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1F640" w14:textId="77777777" w:rsidR="00FB1F6D" w:rsidRDefault="0031256E">
      <w:r>
        <w:rPr>
          <w:noProof/>
          <w:lang w:val="sv-SE" w:eastAsia="sv-SE"/>
        </w:rPr>
        <w:drawing>
          <wp:anchor distT="0" distB="0" distL="0" distR="0" simplePos="0" relativeHeight="29" behindDoc="0" locked="0" layoutInCell="0" hidden="0" allowOverlap="1" wp14:anchorId="7EEDB407" wp14:editId="0020758B">
            <wp:simplePos x="0" y="0"/>
            <wp:positionH relativeFrom="page">
              <wp:posOffset>2880361</wp:posOffset>
            </wp:positionH>
            <wp:positionV relativeFrom="page">
              <wp:posOffset>180340</wp:posOffset>
            </wp:positionV>
            <wp:extent cx="1803018" cy="1439543"/>
            <wp:effectExtent l="0" t="0" r="0" b="0"/>
            <wp:wrapNone/>
            <wp:docPr id="3" name="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1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210BB75" w14:textId="77777777" w:rsidR="00FB1F6D" w:rsidRDefault="00FB1F6D"/>
    <w:p w14:paraId="36F458E9" w14:textId="77777777" w:rsidR="00FB1F6D" w:rsidRDefault="00FB1F6D"/>
    <w:p w14:paraId="5703C194" w14:textId="77777777" w:rsidR="00FB1F6D" w:rsidRDefault="00FB1F6D"/>
    <w:p w14:paraId="462629ED" w14:textId="77777777" w:rsidR="00FB1F6D" w:rsidRDefault="00FB1F6D"/>
    <w:p w14:paraId="412336CC" w14:textId="77777777" w:rsidR="00FB1F6D" w:rsidRDefault="00FB1F6D"/>
    <w:p w14:paraId="7EFA17CE" w14:textId="77777777" w:rsidR="00FB1F6D" w:rsidRDefault="00FB1F6D"/>
    <w:p w14:paraId="5B704906" w14:textId="77777777" w:rsidR="00FB1F6D" w:rsidRDefault="00FB1F6D"/>
    <w:p w14:paraId="7DAE4983" w14:textId="77777777" w:rsidR="00FB1F6D" w:rsidRDefault="0031256E">
      <w:pPr>
        <w:spacing w:line="3685" w:lineRule="exact"/>
        <w:textAlignment w:val="center"/>
      </w:pPr>
      <w:r>
        <w:rPr>
          <w:noProof/>
          <w:lang w:val="sv-SE" w:eastAsia="sv-SE"/>
        </w:rPr>
        <mc:AlternateContent>
          <mc:Choice Requires="wpg">
            <w:drawing>
              <wp:inline distT="0" distB="0" distL="91438" distR="91438" wp14:anchorId="784A18DB" wp14:editId="4DA86EB6">
                <wp:extent cx="7529830" cy="2446020"/>
                <wp:effectExtent l="0" t="0" r="0" b="0"/>
                <wp:docPr id="6" name="组合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29830" cy="2446020"/>
                          <a:chOff x="0" y="0"/>
                          <a:chExt cx="7529830" cy="2446020"/>
                        </a:xfrm>
                        <a:solidFill>
                          <a:srgbClr val="FFFFFF"/>
                        </a:solidFill>
                      </wpg:grpSpPr>
                      <pic:pic xmlns:pic="http://schemas.openxmlformats.org/drawingml/2006/picture">
                        <pic:nvPicPr>
                          <pic:cNvPr id="9" name="_s13 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699"/>
                            <a:ext cx="7504430" cy="233997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  <wps:wsp>
                        <wps:cNvPr id="10" name="_s14 10"/>
                        <wps:cNvSpPr/>
                        <wps:spPr>
                          <a:xfrm>
                            <a:off x="0" y="0"/>
                            <a:ext cx="7529830" cy="244602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1C88FC8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4E4D07A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7C2C9E56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56C33A4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1AA0C64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24E3B357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4E63DBC2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67F2826F" w14:textId="77777777" w:rsidR="00FB1F6D" w:rsidRDefault="0031256E">
                              <w:pPr>
                                <w:spacing w:before="150" w:line="180" w:lineRule="auto"/>
                                <w:ind w:left="1259"/>
                                <w:rPr>
                                  <w:rFonts w:ascii="Calibri" w:eastAsia="Calibri" w:hAnsi="Calibri" w:cs="Calibri"/>
                                  <w:sz w:val="49"/>
                                  <w:szCs w:val="49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IALA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70"/>
                                  <w:sz w:val="49"/>
                                  <w:szCs w:val="4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A18DB" id="组合" o:spid="_x0000_s1026" style="width:592.9pt;height:192.6pt;mso-position-horizontal-relative:char;mso-position-vertical-relative:line" coordsize="75298,24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s13 9" o:spid="_x0000_s1027" type="#_x0000_t75" style="position:absolute;left:127;top:126;width:75044;height:23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">
                  <v:imagedata r:id="rId10" o:title=""/>
                </v:shape>
                <v:rect id="_s14 10" o:spid="_x0000_s1028" style="position:absolute;width:75298;height:24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C88FC8A" w14:textId="77777777" w:rsidR="00FB1F6D" w:rsidRDefault="00FB1F6D">
                        <w:pPr>
                          <w:spacing w:line="254" w:lineRule="auto"/>
                        </w:pPr>
                      </w:p>
                      <w:p w14:paraId="4E4D07AF" w14:textId="77777777" w:rsidR="00FB1F6D" w:rsidRDefault="00FB1F6D">
                        <w:pPr>
                          <w:spacing w:line="254" w:lineRule="auto"/>
                        </w:pPr>
                      </w:p>
                      <w:p w14:paraId="7C2C9E56" w14:textId="77777777" w:rsidR="00FB1F6D" w:rsidRDefault="00FB1F6D">
                        <w:pPr>
                          <w:spacing w:line="254" w:lineRule="auto"/>
                        </w:pPr>
                      </w:p>
                      <w:p w14:paraId="56C33A4F" w14:textId="77777777" w:rsidR="00FB1F6D" w:rsidRDefault="00FB1F6D">
                        <w:pPr>
                          <w:spacing w:line="254" w:lineRule="auto"/>
                        </w:pPr>
                      </w:p>
                      <w:p w14:paraId="1AA0C64A" w14:textId="77777777" w:rsidR="00FB1F6D" w:rsidRDefault="00FB1F6D">
                        <w:pPr>
                          <w:spacing w:line="254" w:lineRule="auto"/>
                        </w:pPr>
                      </w:p>
                      <w:p w14:paraId="24E3B357" w14:textId="77777777" w:rsidR="00FB1F6D" w:rsidRDefault="00FB1F6D">
                        <w:pPr>
                          <w:spacing w:line="257" w:lineRule="auto"/>
                        </w:pPr>
                      </w:p>
                      <w:p w14:paraId="4E63DBC2" w14:textId="77777777" w:rsidR="00FB1F6D" w:rsidRDefault="00FB1F6D">
                        <w:pPr>
                          <w:spacing w:line="257" w:lineRule="auto"/>
                        </w:pPr>
                      </w:p>
                      <w:p w14:paraId="67F2826F" w14:textId="77777777" w:rsidR="00FB1F6D" w:rsidRDefault="0031256E">
                        <w:pPr>
                          <w:spacing w:before="150" w:line="180" w:lineRule="auto"/>
                          <w:ind w:left="1259"/>
                          <w:rPr>
                            <w:rFonts w:ascii="Calibri" w:eastAsia="Calibri" w:hAnsi="Calibri" w:cs="Calibri"/>
                            <w:sz w:val="49"/>
                            <w:szCs w:val="49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IALA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70"/>
                            <w:sz w:val="49"/>
                            <w:szCs w:val="49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RECOMMENDATION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2471ABB" w14:textId="77777777" w:rsidR="00FB1F6D" w:rsidRDefault="00FB1F6D">
      <w:pPr>
        <w:spacing w:line="307" w:lineRule="auto"/>
      </w:pPr>
    </w:p>
    <w:p w14:paraId="1CD94064" w14:textId="77777777" w:rsidR="00FB1F6D" w:rsidRDefault="0031256E">
      <w:pPr>
        <w:spacing w:before="150" w:line="668" w:lineRule="exact"/>
        <w:ind w:left="1237"/>
        <w:rPr>
          <w:rFonts w:ascii="Calibri" w:eastAsia="Calibri" w:hAnsi="Calibri" w:cs="Calibri"/>
          <w:sz w:val="49"/>
          <w:szCs w:val="49"/>
        </w:rPr>
      </w:pP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R</w:t>
      </w:r>
      <w:r>
        <w:rPr>
          <w:rFonts w:ascii="Calibri" w:eastAsia="Calibri" w:hAnsi="Calibri" w:cs="Calibri"/>
          <w:color w:val="00558C"/>
          <w:spacing w:val="6"/>
          <w:position w:val="7"/>
          <w:sz w:val="49"/>
          <w:szCs w:val="49"/>
        </w:rPr>
        <w:t>01</w:t>
      </w:r>
      <w:r>
        <w:rPr>
          <w:rFonts w:ascii="Calibri" w:eastAsia="Calibri" w:hAnsi="Calibri" w:cs="Calibri"/>
          <w:color w:val="00558C"/>
          <w:spacing w:val="5"/>
          <w:position w:val="7"/>
          <w:sz w:val="49"/>
          <w:szCs w:val="49"/>
        </w:rPr>
        <w:t>3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2 (</w:t>
      </w: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O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-132)</w:t>
      </w:r>
    </w:p>
    <w:p w14:paraId="5588089B" w14:textId="77777777" w:rsidR="00FB1F6D" w:rsidRDefault="0031256E">
      <w:pPr>
        <w:spacing w:before="133"/>
        <w:ind w:left="1219"/>
        <w:rPr>
          <w:rFonts w:ascii="Calibri" w:eastAsia="Calibri" w:hAnsi="Calibri" w:cs="Calibri"/>
          <w:sz w:val="49"/>
          <w:szCs w:val="49"/>
        </w:rPr>
        <w:pPrChange w:id="0" w:author="Administrator" w:date="2022-08-01T14:17:00Z">
          <w:pPr>
            <w:spacing w:before="133" w:line="612" w:lineRule="exact"/>
            <w:ind w:left="1219"/>
          </w:pPr>
        </w:pPrChange>
      </w:pP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QUALITY</w:t>
      </w:r>
      <w:r>
        <w:rPr>
          <w:rFonts w:ascii="Calibri" w:eastAsia="Calibri" w:hAnsi="Calibri" w:cs="Calibri"/>
          <w:color w:val="00558C"/>
          <w:spacing w:val="33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MANAGEMENT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FOR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AIDS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TO</w:t>
      </w:r>
    </w:p>
    <w:p w14:paraId="5EBEF8B3" w14:textId="77777777" w:rsidR="00FB1F6D" w:rsidRDefault="0031256E">
      <w:pPr>
        <w:spacing w:before="2"/>
        <w:ind w:left="1237"/>
        <w:rPr>
          <w:rFonts w:ascii="Calibri" w:eastAsia="Calibri" w:hAnsi="Calibri" w:cs="Calibri"/>
          <w:sz w:val="49"/>
          <w:szCs w:val="49"/>
        </w:rPr>
        <w:pPrChange w:id="1" w:author="Administrator" w:date="2022-08-01T14:17:00Z">
          <w:pPr>
            <w:spacing w:before="2" w:line="180" w:lineRule="auto"/>
            <w:ind w:left="1237"/>
          </w:pPr>
        </w:pPrChange>
      </w:pPr>
      <w:r>
        <w:rPr>
          <w:rFonts w:ascii="Calibri" w:eastAsia="Calibri" w:hAnsi="Calibri" w:cs="Calibri"/>
          <w:color w:val="00558C"/>
          <w:sz w:val="49"/>
          <w:szCs w:val="49"/>
        </w:rPr>
        <w:t>NAVIGATION</w:t>
      </w:r>
      <w:r>
        <w:rPr>
          <w:rFonts w:ascii="Calibri" w:eastAsia="Calibri" w:hAnsi="Calibri" w:cs="Calibri"/>
          <w:color w:val="00558C"/>
          <w:spacing w:val="6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z w:val="49"/>
          <w:szCs w:val="49"/>
        </w:rPr>
        <w:t>AUTHORITIES</w:t>
      </w:r>
    </w:p>
    <w:p w14:paraId="5F57D56D" w14:textId="77777777" w:rsidR="00FB1F6D" w:rsidRDefault="00FB1F6D">
      <w:pPr>
        <w:spacing w:line="242" w:lineRule="auto"/>
      </w:pPr>
    </w:p>
    <w:p w14:paraId="47A38DBD" w14:textId="77777777" w:rsidR="00FB1F6D" w:rsidRDefault="00FB1F6D">
      <w:pPr>
        <w:spacing w:line="242" w:lineRule="auto"/>
      </w:pPr>
    </w:p>
    <w:p w14:paraId="68816F03" w14:textId="77777777" w:rsidR="00FB1F6D" w:rsidRDefault="00FB1F6D">
      <w:pPr>
        <w:spacing w:line="242" w:lineRule="auto"/>
      </w:pPr>
    </w:p>
    <w:p w14:paraId="488CC0BF" w14:textId="77777777" w:rsidR="00FB1F6D" w:rsidRDefault="00FB1F6D">
      <w:pPr>
        <w:spacing w:line="242" w:lineRule="auto"/>
      </w:pPr>
    </w:p>
    <w:p w14:paraId="5ACB467D" w14:textId="77777777" w:rsidR="00FB1F6D" w:rsidRDefault="00FB1F6D">
      <w:pPr>
        <w:spacing w:line="242" w:lineRule="auto"/>
      </w:pPr>
    </w:p>
    <w:p w14:paraId="435C00DA" w14:textId="77777777" w:rsidR="00FB1F6D" w:rsidRDefault="00FB1F6D">
      <w:pPr>
        <w:spacing w:line="242" w:lineRule="auto"/>
      </w:pPr>
    </w:p>
    <w:p w14:paraId="3B998410" w14:textId="77777777" w:rsidR="00FB1F6D" w:rsidRDefault="00FB1F6D">
      <w:pPr>
        <w:spacing w:line="245" w:lineRule="auto"/>
      </w:pPr>
    </w:p>
    <w:p w14:paraId="0B6C1DA0" w14:textId="77777777" w:rsidR="00FB1F6D" w:rsidRDefault="00FB1F6D">
      <w:pPr>
        <w:spacing w:line="245" w:lineRule="auto"/>
      </w:pPr>
    </w:p>
    <w:p w14:paraId="4DB9455C" w14:textId="77777777" w:rsidR="00FB1F6D" w:rsidRDefault="00FB1F6D">
      <w:pPr>
        <w:spacing w:line="245" w:lineRule="auto"/>
      </w:pPr>
    </w:p>
    <w:p w14:paraId="57A6CA24" w14:textId="77777777" w:rsidR="00FB1F6D" w:rsidRDefault="00FB1F6D">
      <w:pPr>
        <w:spacing w:line="245" w:lineRule="auto"/>
      </w:pPr>
    </w:p>
    <w:p w14:paraId="34A59A40" w14:textId="77777777" w:rsidR="00FB1F6D" w:rsidRDefault="00FB1F6D">
      <w:pPr>
        <w:spacing w:line="245" w:lineRule="auto"/>
      </w:pPr>
    </w:p>
    <w:p w14:paraId="501B548D" w14:textId="77777777" w:rsidR="00FB1F6D" w:rsidRDefault="00FB1F6D">
      <w:pPr>
        <w:spacing w:line="245" w:lineRule="auto"/>
      </w:pPr>
    </w:p>
    <w:p w14:paraId="4387941E" w14:textId="77777777" w:rsidR="00FB1F6D" w:rsidRDefault="00FB1F6D">
      <w:pPr>
        <w:spacing w:line="245" w:lineRule="auto"/>
      </w:pPr>
    </w:p>
    <w:p w14:paraId="434A1625" w14:textId="77777777" w:rsidR="00FB1F6D" w:rsidRDefault="00FB1F6D">
      <w:pPr>
        <w:spacing w:line="245" w:lineRule="auto"/>
      </w:pPr>
    </w:p>
    <w:p w14:paraId="0C405BB7" w14:textId="77777777" w:rsidR="00FB1F6D" w:rsidRDefault="00FB1F6D">
      <w:pPr>
        <w:spacing w:line="245" w:lineRule="auto"/>
      </w:pPr>
    </w:p>
    <w:p w14:paraId="1C0B3FE4" w14:textId="77777777" w:rsidR="00FB1F6D" w:rsidRDefault="00FB1F6D">
      <w:pPr>
        <w:spacing w:line="245" w:lineRule="auto"/>
      </w:pPr>
    </w:p>
    <w:p w14:paraId="769EE172" w14:textId="77777777" w:rsidR="00FB1F6D" w:rsidRDefault="0031256E">
      <w:pPr>
        <w:spacing w:before="144" w:line="660" w:lineRule="exact"/>
        <w:ind w:left="1230"/>
        <w:outlineLvl w:val="0"/>
        <w:rPr>
          <w:rFonts w:ascii="Calibri" w:eastAsia="Calibri" w:hAnsi="Calibri" w:cs="Calibri"/>
          <w:sz w:val="47"/>
          <w:szCs w:val="47"/>
        </w:rPr>
      </w:pPr>
      <w:r>
        <w:rPr>
          <w:rFonts w:ascii="Calibri" w:eastAsia="Calibri" w:hAnsi="Calibri" w:cs="Calibri"/>
          <w:b/>
          <w:bCs/>
          <w:color w:val="00558C"/>
          <w:position w:val="4"/>
          <w:sz w:val="47"/>
          <w:szCs w:val="47"/>
        </w:rPr>
        <w:t>Edition</w:t>
      </w:r>
      <w:r>
        <w:rPr>
          <w:rFonts w:ascii="Calibri" w:eastAsia="Calibri" w:hAnsi="Calibri" w:cs="Calibri"/>
          <w:color w:val="00558C"/>
          <w:spacing w:val="26"/>
          <w:position w:val="4"/>
          <w:sz w:val="47"/>
          <w:szCs w:val="47"/>
        </w:rPr>
        <w:t xml:space="preserve"> </w:t>
      </w:r>
      <w:r>
        <w:rPr>
          <w:rFonts w:ascii="Calibri" w:eastAsia="Calibri" w:hAnsi="Calibri" w:cs="Calibri"/>
          <w:b/>
          <w:bCs/>
          <w:color w:val="00558C"/>
          <w:spacing w:val="26"/>
          <w:position w:val="4"/>
          <w:sz w:val="47"/>
          <w:szCs w:val="47"/>
        </w:rPr>
        <w:t>2.</w:t>
      </w:r>
      <w:ins w:id="2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t>3</w:t>
        </w:r>
      </w:ins>
      <w:del w:id="3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delText>2</w:delText>
        </w:r>
      </w:del>
    </w:p>
    <w:p w14:paraId="483BC787" w14:textId="77777777" w:rsidR="00FB1F6D" w:rsidRDefault="0031256E">
      <w:pPr>
        <w:spacing w:line="357" w:lineRule="exact"/>
        <w:ind w:left="1215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00558C"/>
          <w:position w:val="2"/>
          <w:sz w:val="25"/>
          <w:szCs w:val="25"/>
        </w:rPr>
        <w:t>December</w:t>
      </w:r>
      <w:r>
        <w:rPr>
          <w:rFonts w:ascii="Calibri" w:eastAsia="Calibri" w:hAnsi="Calibri" w:cs="Calibri"/>
          <w:color w:val="00558C"/>
          <w:spacing w:val="37"/>
          <w:position w:val="2"/>
          <w:sz w:val="25"/>
          <w:szCs w:val="25"/>
        </w:rPr>
        <w:t xml:space="preserve"> </w:t>
      </w:r>
      <w:del w:id="4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delText>2013</w:delText>
        </w:r>
      </w:del>
      <w:ins w:id="5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t>20nn</w:t>
        </w:r>
      </w:ins>
    </w:p>
    <w:p w14:paraId="38625C49" w14:textId="77777777" w:rsidR="00FB1F6D" w:rsidRDefault="0031256E">
      <w:pPr>
        <w:spacing w:before="172" w:line="389" w:lineRule="exact"/>
        <w:ind w:left="1212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urn:</w:t>
      </w:r>
      <w:proofErr w:type="gramEnd"/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mrn:i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ala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pub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0132</w:t>
      </w:r>
    </w:p>
    <w:p w14:paraId="307B38FB" w14:textId="77777777" w:rsidR="00FB1F6D" w:rsidRDefault="00FB1F6D">
      <w:pPr>
        <w:sectPr w:rsidR="00FB1F6D">
          <w:footerReference w:type="default" r:id="rId11"/>
          <w:pgSz w:w="11907" w:h="16839"/>
          <w:pgMar w:top="284" w:right="7" w:bottom="2507" w:left="81" w:header="0" w:footer="565" w:gutter="0"/>
          <w:cols w:space="720"/>
          <w:docGrid w:linePitch="312"/>
        </w:sectPr>
      </w:pPr>
    </w:p>
    <w:p w14:paraId="0245D492" w14:textId="77777777" w:rsidR="00FB1F6D" w:rsidRDefault="00FB1F6D">
      <w:pPr>
        <w:spacing w:line="293" w:lineRule="auto"/>
      </w:pPr>
    </w:p>
    <w:p w14:paraId="4BF8A148" w14:textId="77777777" w:rsidR="00FB1F6D" w:rsidRDefault="0031256E">
      <w:pPr>
        <w:spacing w:before="67" w:line="296" w:lineRule="exact"/>
        <w:ind w:left="4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position w:val="3"/>
          <w:sz w:val="22"/>
          <w:szCs w:val="22"/>
        </w:rPr>
        <w:t>Revisions</w:t>
      </w:r>
      <w:r>
        <w:rPr>
          <w:rFonts w:ascii="Calibri" w:eastAsia="Calibri" w:hAnsi="Calibri" w:cs="Calibri"/>
          <w:spacing w:val="-1"/>
          <w:position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3"/>
          <w:sz w:val="22"/>
          <w:szCs w:val="22"/>
        </w:rPr>
        <w:t>to this document are to be noted in the table prior to the issue of a revised document.</w:t>
      </w:r>
    </w:p>
    <w:p w14:paraId="1C502280" w14:textId="77777777" w:rsidR="00FB1F6D" w:rsidRDefault="00FB1F6D">
      <w:pPr>
        <w:spacing w:line="111" w:lineRule="exact"/>
      </w:pPr>
    </w:p>
    <w:tbl>
      <w:tblPr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6448"/>
        <w:gridCol w:w="2130"/>
      </w:tblGrid>
      <w:tr w:rsidR="00FB1F6D" w14:paraId="7B7AD995" w14:textId="77777777">
        <w:trPr>
          <w:trHeight w:val="374"/>
        </w:trPr>
        <w:tc>
          <w:tcPr>
            <w:tcW w:w="1912" w:type="dxa"/>
          </w:tcPr>
          <w:p w14:paraId="49483CBA" w14:textId="77777777" w:rsidR="00FB1F6D" w:rsidRDefault="0031256E">
            <w:pPr>
              <w:spacing w:before="49" w:line="277" w:lineRule="exact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Date</w:t>
            </w:r>
          </w:p>
        </w:tc>
        <w:tc>
          <w:tcPr>
            <w:tcW w:w="6448" w:type="dxa"/>
          </w:tcPr>
          <w:p w14:paraId="734E7632" w14:textId="77777777" w:rsidR="00FB1F6D" w:rsidRDefault="0031256E">
            <w:pPr>
              <w:spacing w:before="49" w:line="277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2"/>
                <w:position w:val="2"/>
                <w:sz w:val="19"/>
                <w:szCs w:val="19"/>
              </w:rPr>
              <w:t>Detail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s</w:t>
            </w:r>
          </w:p>
        </w:tc>
        <w:tc>
          <w:tcPr>
            <w:tcW w:w="2130" w:type="dxa"/>
          </w:tcPr>
          <w:p w14:paraId="24195912" w14:textId="77777777" w:rsidR="00FB1F6D" w:rsidRDefault="0031256E">
            <w:pPr>
              <w:spacing w:before="49" w:line="277" w:lineRule="exact"/>
              <w:ind w:left="22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7"/>
                <w:position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4"/>
                <w:position w:val="4"/>
                <w:sz w:val="19"/>
                <w:szCs w:val="19"/>
              </w:rPr>
              <w:t>pproval</w:t>
            </w:r>
          </w:p>
        </w:tc>
      </w:tr>
      <w:tr w:rsidR="00FB1F6D" w14:paraId="0029AB4D" w14:textId="77777777">
        <w:trPr>
          <w:trHeight w:val="853"/>
        </w:trPr>
        <w:tc>
          <w:tcPr>
            <w:tcW w:w="1912" w:type="dxa"/>
          </w:tcPr>
          <w:p w14:paraId="32FA255C" w14:textId="77777777" w:rsidR="00FB1F6D" w:rsidRDefault="0031256E">
            <w:pPr>
              <w:spacing w:before="290" w:line="266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2005</w:t>
            </w:r>
          </w:p>
        </w:tc>
        <w:tc>
          <w:tcPr>
            <w:tcW w:w="6448" w:type="dxa"/>
          </w:tcPr>
          <w:p w14:paraId="41781A8E" w14:textId="77777777" w:rsidR="00FB1F6D" w:rsidRDefault="0031256E">
            <w:pPr>
              <w:spacing w:before="290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position w:val="2"/>
                <w:sz w:val="19"/>
                <w:szCs w:val="19"/>
              </w:rPr>
              <w:t>1</w:t>
            </w:r>
            <w:proofErr w:type="spellStart"/>
            <w:r>
              <w:rPr>
                <w:rFonts w:ascii="Calibri" w:eastAsia="Calibri" w:hAnsi="Calibri" w:cs="Calibri"/>
                <w:position w:val="7"/>
                <w:sz w:val="12"/>
                <w:szCs w:val="12"/>
              </w:rPr>
              <w:t>st</w:t>
            </w:r>
            <w:proofErr w:type="spellEnd"/>
            <w:r>
              <w:rPr>
                <w:rFonts w:ascii="Calibri" w:eastAsia="Calibri" w:hAnsi="Calibri" w:cs="Calibri"/>
                <w:spacing w:val="2"/>
                <w:position w:val="7"/>
                <w:sz w:val="12"/>
                <w:szCs w:val="12"/>
              </w:rPr>
              <w:t xml:space="preserve"> 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issue</w:t>
            </w:r>
          </w:p>
        </w:tc>
        <w:tc>
          <w:tcPr>
            <w:tcW w:w="2130" w:type="dxa"/>
          </w:tcPr>
          <w:p w14:paraId="379F9526" w14:textId="77777777" w:rsidR="00FB1F6D" w:rsidRDefault="00FB1F6D"/>
        </w:tc>
      </w:tr>
      <w:tr w:rsidR="00FB1F6D" w14:paraId="0F1D10E3" w14:textId="77777777">
        <w:trPr>
          <w:trHeight w:val="918"/>
        </w:trPr>
        <w:tc>
          <w:tcPr>
            <w:tcW w:w="1912" w:type="dxa"/>
          </w:tcPr>
          <w:p w14:paraId="599D49F1" w14:textId="77777777" w:rsidR="00FB1F6D" w:rsidRDefault="0031256E">
            <w:pPr>
              <w:spacing w:before="51" w:line="266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October</w:t>
            </w:r>
            <w:r>
              <w:rPr>
                <w:rFonts w:ascii="Calibri" w:eastAsia="Calibri" w:hAnsi="Calibri" w:cs="Calibri"/>
                <w:spacing w:val="11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8"/>
                <w:position w:val="2"/>
                <w:sz w:val="19"/>
                <w:szCs w:val="19"/>
              </w:rPr>
              <w:t>2006</w:t>
            </w:r>
          </w:p>
        </w:tc>
        <w:tc>
          <w:tcPr>
            <w:tcW w:w="6448" w:type="dxa"/>
          </w:tcPr>
          <w:p w14:paraId="022A7966" w14:textId="77777777" w:rsidR="00FB1F6D" w:rsidRDefault="0031256E">
            <w:pPr>
              <w:spacing w:before="51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23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327FED8F" w14:textId="77777777" w:rsidR="00FB1F6D" w:rsidRDefault="0031256E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Updated</w:t>
            </w:r>
            <w:r>
              <w:rPr>
                <w:rFonts w:ascii="Calibri" w:eastAsia="Calibri" w:hAnsi="Calibri" w:cs="Calibri"/>
                <w:spacing w:val="3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reflect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implementation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the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Voluntary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Member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State</w:t>
            </w:r>
          </w:p>
          <w:p w14:paraId="70C966EF" w14:textId="77777777" w:rsidR="00FB1F6D" w:rsidRDefault="0031256E">
            <w:pPr>
              <w:spacing w:line="255" w:lineRule="exact"/>
              <w:ind w:left="2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Audit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Scheme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97EC373" w14:textId="77777777" w:rsidR="00FB1F6D" w:rsidRDefault="00FB1F6D"/>
        </w:tc>
      </w:tr>
      <w:tr w:rsidR="00FB1F6D" w14:paraId="779E1156" w14:textId="77777777">
        <w:trPr>
          <w:trHeight w:val="916"/>
        </w:trPr>
        <w:tc>
          <w:tcPr>
            <w:tcW w:w="1912" w:type="dxa"/>
          </w:tcPr>
          <w:p w14:paraId="691D7C8D" w14:textId="77777777" w:rsidR="00FB1F6D" w:rsidRDefault="0031256E">
            <w:pPr>
              <w:spacing w:before="49" w:line="267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2013</w:t>
            </w:r>
          </w:p>
        </w:tc>
        <w:tc>
          <w:tcPr>
            <w:tcW w:w="6448" w:type="dxa"/>
          </w:tcPr>
          <w:p w14:paraId="2B400DE2" w14:textId="77777777" w:rsidR="00FB1F6D" w:rsidRDefault="0031256E">
            <w:pPr>
              <w:spacing w:before="49" w:line="267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2.1.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536156B7" w14:textId="77777777" w:rsidR="00FB1F6D" w:rsidRDefault="0031256E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Minor</w:t>
            </w:r>
            <w:r>
              <w:rPr>
                <w:rFonts w:ascii="Calibri" w:eastAsia="Calibri" w:hAnsi="Calibri" w:cs="Calibri"/>
                <w:spacing w:val="2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edits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and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removal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references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withdrawn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IALA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Guideline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1034</w:t>
            </w:r>
          </w:p>
          <w:p w14:paraId="58488C7C" w14:textId="77777777" w:rsidR="00FB1F6D" w:rsidRDefault="0031256E">
            <w:pPr>
              <w:spacing w:line="255" w:lineRule="exact"/>
              <w:ind w:left="225"/>
              <w:rPr>
                <w:rFonts w:ascii="Calibri" w:eastAsia="Calibri" w:hAnsi="Calibri" w:cs="Calibri"/>
                <w:sz w:val="19"/>
                <w:szCs w:val="19"/>
              </w:rPr>
            </w:pPr>
            <w:proofErr w:type="gramStart"/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on</w:t>
            </w:r>
            <w:proofErr w:type="gramEnd"/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Product</w:t>
            </w:r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Certification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242615D" w14:textId="77777777" w:rsidR="00FB1F6D" w:rsidRDefault="00FB1F6D"/>
        </w:tc>
      </w:tr>
      <w:tr w:rsidR="00FB1F6D" w14:paraId="29B96F63" w14:textId="77777777">
        <w:trPr>
          <w:trHeight w:val="856"/>
        </w:trPr>
        <w:tc>
          <w:tcPr>
            <w:tcW w:w="1912" w:type="dxa"/>
          </w:tcPr>
          <w:p w14:paraId="060C0775" w14:textId="77777777" w:rsidR="00FB1F6D" w:rsidRDefault="0031256E">
            <w:pPr>
              <w:spacing w:before="295" w:line="266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September</w:t>
            </w:r>
            <w:r>
              <w:rPr>
                <w:rFonts w:ascii="Calibri" w:eastAsia="Calibri" w:hAnsi="Calibri" w:cs="Calibri"/>
                <w:spacing w:val="12"/>
                <w:position w:val="3"/>
                <w:sz w:val="19"/>
                <w:szCs w:val="19"/>
              </w:rPr>
              <w:t xml:space="preserve"> 202</w:t>
            </w:r>
            <w:r>
              <w:rPr>
                <w:rFonts w:ascii="Calibri" w:eastAsia="Calibri" w:hAnsi="Calibri" w:cs="Calibri"/>
                <w:spacing w:val="11"/>
                <w:position w:val="3"/>
                <w:sz w:val="19"/>
                <w:szCs w:val="19"/>
              </w:rPr>
              <w:t>0</w:t>
            </w:r>
          </w:p>
        </w:tc>
        <w:tc>
          <w:tcPr>
            <w:tcW w:w="6448" w:type="dxa"/>
          </w:tcPr>
          <w:p w14:paraId="1686C6AF" w14:textId="77777777" w:rsidR="00FB1F6D" w:rsidRDefault="0031256E">
            <w:pPr>
              <w:spacing w:before="295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9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2.2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Editorial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corrections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4B80DD5F" w14:textId="77777777" w:rsidR="00FB1F6D" w:rsidRDefault="00FB1F6D"/>
        </w:tc>
      </w:tr>
      <w:tr w:rsidR="00FB1F6D" w14:paraId="58BC6623" w14:textId="77777777">
        <w:trPr>
          <w:trHeight w:val="856"/>
        </w:trPr>
        <w:tc>
          <w:tcPr>
            <w:tcW w:w="1912" w:type="dxa"/>
          </w:tcPr>
          <w:p w14:paraId="49F2F5B1" w14:textId="77777777" w:rsidR="00FB1F6D" w:rsidRDefault="00FB1F6D"/>
        </w:tc>
        <w:tc>
          <w:tcPr>
            <w:tcW w:w="6448" w:type="dxa"/>
          </w:tcPr>
          <w:p w14:paraId="08C86125" w14:textId="77777777" w:rsidR="00FB1F6D" w:rsidRDefault="00FB1F6D"/>
        </w:tc>
        <w:tc>
          <w:tcPr>
            <w:tcW w:w="2130" w:type="dxa"/>
          </w:tcPr>
          <w:p w14:paraId="0A4373C1" w14:textId="77777777" w:rsidR="00FB1F6D" w:rsidRDefault="00FB1F6D"/>
        </w:tc>
      </w:tr>
      <w:tr w:rsidR="00FB1F6D" w14:paraId="7E05C4C2" w14:textId="77777777">
        <w:trPr>
          <w:trHeight w:val="853"/>
        </w:trPr>
        <w:tc>
          <w:tcPr>
            <w:tcW w:w="1912" w:type="dxa"/>
          </w:tcPr>
          <w:p w14:paraId="4EA7414D" w14:textId="77777777" w:rsidR="00FB1F6D" w:rsidRDefault="00FB1F6D"/>
        </w:tc>
        <w:tc>
          <w:tcPr>
            <w:tcW w:w="6448" w:type="dxa"/>
          </w:tcPr>
          <w:p w14:paraId="01811918" w14:textId="77777777" w:rsidR="00FB1F6D" w:rsidRDefault="00FB1F6D"/>
        </w:tc>
        <w:tc>
          <w:tcPr>
            <w:tcW w:w="2130" w:type="dxa"/>
          </w:tcPr>
          <w:p w14:paraId="50AC5355" w14:textId="77777777" w:rsidR="00FB1F6D" w:rsidRDefault="00FB1F6D"/>
        </w:tc>
      </w:tr>
      <w:tr w:rsidR="00FB1F6D" w14:paraId="7B4AA783" w14:textId="77777777">
        <w:trPr>
          <w:trHeight w:val="861"/>
        </w:trPr>
        <w:tc>
          <w:tcPr>
            <w:tcW w:w="1912" w:type="dxa"/>
          </w:tcPr>
          <w:p w14:paraId="3E5A4CD3" w14:textId="77777777" w:rsidR="00FB1F6D" w:rsidRDefault="00FB1F6D"/>
        </w:tc>
        <w:tc>
          <w:tcPr>
            <w:tcW w:w="6448" w:type="dxa"/>
          </w:tcPr>
          <w:p w14:paraId="2942085B" w14:textId="77777777" w:rsidR="00FB1F6D" w:rsidRDefault="00FB1F6D"/>
        </w:tc>
        <w:tc>
          <w:tcPr>
            <w:tcW w:w="2130" w:type="dxa"/>
          </w:tcPr>
          <w:p w14:paraId="65474C65" w14:textId="77777777" w:rsidR="00FB1F6D" w:rsidRDefault="00FB1F6D"/>
        </w:tc>
      </w:tr>
    </w:tbl>
    <w:p w14:paraId="7A095136" w14:textId="77777777" w:rsidR="00FB1F6D" w:rsidRDefault="00FB1F6D"/>
    <w:p w14:paraId="527D71F0" w14:textId="77777777" w:rsidR="00FB1F6D" w:rsidRDefault="00FB1F6D">
      <w:pPr>
        <w:sectPr w:rsidR="00FB1F6D">
          <w:headerReference w:type="default" r:id="rId12"/>
          <w:footerReference w:type="default" r:id="rId13"/>
          <w:pgSz w:w="11907" w:h="16839"/>
          <w:pgMar w:top="2688" w:right="0" w:bottom="1495" w:left="878" w:header="0" w:footer="837" w:gutter="0"/>
          <w:cols w:space="720"/>
          <w:docGrid w:linePitch="312"/>
        </w:sectPr>
      </w:pPr>
    </w:p>
    <w:p w14:paraId="3188DEA1" w14:textId="77777777" w:rsidR="00FB1F6D" w:rsidRDefault="0031256E">
      <w:pPr>
        <w:spacing w:before="138"/>
        <w:ind w:left="28"/>
        <w:rPr>
          <w:rFonts w:ascii="Calibri" w:eastAsia="Calibri" w:hAnsi="Calibri" w:cs="Calibri"/>
          <w:sz w:val="48"/>
          <w:szCs w:val="48"/>
        </w:rPr>
        <w:pPrChange w:id="6" w:author="Administrator" w:date="2022-08-01T14:34:00Z">
          <w:pPr>
            <w:spacing w:before="138" w:line="180" w:lineRule="auto"/>
            <w:ind w:left="31"/>
          </w:pPr>
        </w:pPrChange>
      </w:pPr>
      <w:r>
        <w:rPr>
          <w:rFonts w:ascii="Calibri" w:eastAsia="Calibri" w:hAnsi="Calibri" w:cs="Calibri"/>
          <w:b/>
          <w:bCs/>
          <w:color w:val="009FDF"/>
          <w:spacing w:val="-1"/>
          <w:sz w:val="48"/>
          <w:szCs w:val="48"/>
        </w:rPr>
        <w:lastRenderedPageBreak/>
        <w:t>THE</w:t>
      </w:r>
      <w:r>
        <w:rPr>
          <w:rFonts w:ascii="Calibri" w:eastAsia="Calibri" w:hAnsi="Calibri" w:cs="Calibri"/>
          <w:color w:val="009FDF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z w:val="48"/>
          <w:szCs w:val="48"/>
        </w:rPr>
        <w:t>COUNCIL</w:t>
      </w:r>
    </w:p>
    <w:p w14:paraId="6AD1832E" w14:textId="77777777" w:rsidR="00FB1F6D" w:rsidRDefault="00FB1F6D">
      <w:pPr>
        <w:spacing w:line="269" w:lineRule="auto"/>
      </w:pPr>
    </w:p>
    <w:p w14:paraId="02A25A80" w14:textId="77777777" w:rsidR="00FB1F6D" w:rsidRDefault="0031256E">
      <w:pPr>
        <w:spacing w:before="73" w:line="259" w:lineRule="auto"/>
        <w:ind w:left="599" w:right="792" w:firstLine="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RECALLING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function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IALA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respect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efficiency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 transport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the protection of the environment;</w:t>
      </w:r>
    </w:p>
    <w:p w14:paraId="29768B70" w14:textId="77777777" w:rsidR="00FB1F6D" w:rsidRDefault="0031256E">
      <w:pPr>
        <w:spacing w:before="188" w:line="254" w:lineRule="auto"/>
        <w:ind w:left="601" w:right="789" w:firstLine="1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greatest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importance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1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including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VTS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provide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maintain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throughout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their </w:t>
      </w:r>
      <w:r>
        <w:rPr>
          <w:rFonts w:ascii="Calibri" w:eastAsia="Calibri" w:hAnsi="Calibri" w:cs="Calibri"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sz w:val="24"/>
          <w:szCs w:val="24"/>
        </w:rPr>
        <w:t>rking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life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43CFFE3D" w14:textId="77777777" w:rsidR="00FB1F6D" w:rsidRDefault="0031256E">
      <w:pPr>
        <w:spacing w:before="190" w:line="259" w:lineRule="auto"/>
        <w:ind w:left="612" w:right="795" w:hanging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ALSO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Quality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Management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represents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important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means of </w:t>
      </w:r>
      <w:r>
        <w:rPr>
          <w:rFonts w:ascii="Calibri" w:eastAsia="Calibri" w:hAnsi="Calibri" w:cs="Calibri"/>
          <w:sz w:val="24"/>
          <w:szCs w:val="24"/>
        </w:rPr>
        <w:t>ensuring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D593DA2" w14:textId="77777777" w:rsidR="00FB1F6D" w:rsidRDefault="0031256E">
      <w:pPr>
        <w:spacing w:before="190" w:line="254" w:lineRule="auto"/>
        <w:ind w:left="610" w:right="79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RECOGNIZING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FURTHER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that a range of standards pub</w:t>
      </w:r>
      <w:r>
        <w:rPr>
          <w:rFonts w:ascii="Calibri" w:eastAsia="Calibri" w:hAnsi="Calibri" w:cs="Calibri"/>
          <w:sz w:val="24"/>
          <w:szCs w:val="24"/>
        </w:rPr>
        <w:t>lished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widely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 xml:space="preserve">the  majority  of  public  authorities  and  public  utilities,  and  could  cover  the </w:t>
      </w:r>
      <w:r>
        <w:rPr>
          <w:rFonts w:ascii="Calibri" w:eastAsia="Calibri" w:hAnsi="Calibri" w:cs="Calibri"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sz w:val="24"/>
          <w:szCs w:val="24"/>
        </w:rPr>
        <w:t>ments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authorities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039E30AB" w14:textId="77777777" w:rsidR="00FB1F6D" w:rsidRDefault="0031256E">
      <w:pPr>
        <w:spacing w:before="191" w:line="250" w:lineRule="auto"/>
        <w:ind w:left="599" w:right="791" w:firstLine="12"/>
        <w:jc w:val="both"/>
        <w:rPr>
          <w:rFonts w:ascii="Calibri" w:eastAsia="Calibri" w:hAnsi="Calibri" w:cs="Calibri"/>
          <w:sz w:val="24"/>
          <w:szCs w:val="24"/>
        </w:rPr>
        <w:pPrChange w:id="7" w:author="cc" w:date="2022-07-31T23:03:00Z">
          <w:pPr>
            <w:spacing w:before="191" w:line="250" w:lineRule="auto"/>
            <w:ind w:left="599" w:right="791" w:firstLine="12"/>
          </w:pPr>
        </w:pPrChange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initiative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(</w:t>
      </w:r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)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adopting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Resolutions </w:t>
      </w:r>
      <w:ins w:id="8" w:author="cc" w:date="2022-07-31T22:48:00Z">
        <w:r>
          <w:rPr>
            <w:rFonts w:ascii="Calibri" w:eastAsia="Calibri" w:hAnsi="Calibri" w:cs="Calibri"/>
            <w:sz w:val="24"/>
            <w:szCs w:val="24"/>
          </w:rPr>
          <w:t xml:space="preserve">A.1067 (28) </w:t>
        </w:r>
      </w:ins>
      <w:del w:id="9" w:author="cc" w:date="2022-07-31T22:48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.973(24)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ins w:id="10" w:author="cc" w:date="2022-07-31T22:49:00Z">
        <w:r>
          <w:rPr>
            <w:rFonts w:ascii="Calibri" w:eastAsia="Calibri" w:hAnsi="Calibri" w:cs="Calibri"/>
            <w:spacing w:val="1"/>
            <w:sz w:val="24"/>
            <w:szCs w:val="24"/>
          </w:rPr>
          <w:t>A.1070 (28)</w:t>
        </w:r>
      </w:ins>
      <w:del w:id="11" w:author="cc" w:date="2022-07-31T22:49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.974(24)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del w:id="12" w:author="cc" w:date="2022-07-31T22:49:00Z">
        <w:r>
          <w:rPr>
            <w:rFonts w:ascii="Calibri" w:eastAsia="Calibri" w:hAnsi="Calibri" w:cs="Calibri"/>
            <w:sz w:val="24"/>
            <w:szCs w:val="24"/>
          </w:rPr>
          <w:delText>Voluntary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</w:delText>
        </w:r>
      </w:del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Audit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Scheme (</w:t>
      </w:r>
      <w:del w:id="13" w:author="cc" w:date="2022-07-31T22:50:00Z">
        <w:r>
          <w:rPr>
            <w:rFonts w:ascii="Calibri" w:eastAsia="Calibri" w:hAnsi="Calibri" w:cs="Calibri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sz w:val="24"/>
          <w:szCs w:val="24"/>
        </w:rPr>
        <w:t xml:space="preserve">IMSAS) at its </w:t>
      </w:r>
      <w:del w:id="14" w:author="cc" w:date="2022-07-31T22:50:00Z">
        <w:r>
          <w:rPr>
            <w:rFonts w:ascii="Calibri" w:eastAsia="Calibri" w:hAnsi="Calibri" w:cs="Calibri"/>
            <w:sz w:val="24"/>
            <w:szCs w:val="24"/>
          </w:rPr>
          <w:delText xml:space="preserve">24th </w:delText>
        </w:r>
      </w:del>
      <w:ins w:id="15" w:author="cc" w:date="2022-07-31T22:50:00Z">
        <w:r>
          <w:rPr>
            <w:rFonts w:ascii="Calibri" w:eastAsia="Calibri" w:hAnsi="Calibri" w:cs="Calibri"/>
            <w:sz w:val="24"/>
            <w:szCs w:val="24"/>
          </w:rPr>
          <w:t xml:space="preserve">28th </w:t>
        </w:r>
      </w:ins>
      <w:r>
        <w:rPr>
          <w:rFonts w:ascii="Calibri" w:eastAsia="Calibri" w:hAnsi="Calibri" w:cs="Calibri"/>
          <w:sz w:val="24"/>
          <w:szCs w:val="24"/>
        </w:rPr>
        <w:t>session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 xml:space="preserve">,  </w:t>
      </w:r>
      <w:ins w:id="16" w:author="cc" w:date="2022-07-31T22:50:00Z">
        <w:r>
          <w:rPr>
            <w:rFonts w:ascii="Calibri" w:eastAsia="Calibri" w:hAnsi="Calibri" w:cs="Calibri"/>
            <w:spacing w:val="1"/>
            <w:sz w:val="24"/>
            <w:szCs w:val="24"/>
          </w:rPr>
          <w:t>December</w:t>
        </w:r>
        <w:proofErr w:type="gramEnd"/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2013</w:t>
        </w:r>
      </w:ins>
      <w:del w:id="17" w:author="cc" w:date="2022-07-31T22:50:00Z">
        <w:r>
          <w:rPr>
            <w:rFonts w:ascii="Calibri" w:eastAsia="Calibri" w:hAnsi="Calibri" w:cs="Calibri"/>
            <w:sz w:val="24"/>
            <w:szCs w:val="24"/>
          </w:rPr>
          <w:delText>November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 2005</w:delText>
        </w:r>
      </w:del>
      <w:r>
        <w:rPr>
          <w:rFonts w:ascii="Calibri" w:eastAsia="Calibri" w:hAnsi="Calibri" w:cs="Calibri"/>
          <w:sz w:val="24"/>
          <w:szCs w:val="24"/>
        </w:rPr>
        <w:t xml:space="preserve">.  As  a  result  of  Resolution  A.1018(26) the  audit  scheme  </w:t>
      </w:r>
      <w:del w:id="18" w:author="cc" w:date="2022-07-31T22:51:00Z">
        <w:r>
          <w:rPr>
            <w:rFonts w:ascii="Calibri" w:eastAsia="Calibri" w:hAnsi="Calibri" w:cs="Calibri"/>
            <w:sz w:val="24"/>
            <w:szCs w:val="24"/>
          </w:rPr>
          <w:delText xml:space="preserve">will  </w:delText>
        </w:r>
      </w:del>
      <w:ins w:id="19" w:author="cc" w:date="2022-07-31T22:51:00Z">
        <w:r>
          <w:rPr>
            <w:rFonts w:ascii="Calibri" w:eastAsia="Calibri" w:hAnsi="Calibri" w:cs="Calibri"/>
            <w:sz w:val="24"/>
            <w:szCs w:val="24"/>
          </w:rPr>
          <w:t xml:space="preserve">has  </w:t>
        </w:r>
      </w:ins>
      <w:r>
        <w:rPr>
          <w:rFonts w:ascii="Calibri" w:eastAsia="Calibri" w:hAnsi="Calibri" w:cs="Calibri"/>
          <w:sz w:val="24"/>
          <w:szCs w:val="24"/>
        </w:rPr>
        <w:t>become mandatory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 January 2016;</w:t>
      </w:r>
    </w:p>
    <w:p w14:paraId="66BDC82A" w14:textId="77777777" w:rsidR="00FB1F6D" w:rsidRDefault="0031256E">
      <w:pPr>
        <w:spacing w:before="188" w:line="254" w:lineRule="auto"/>
        <w:ind w:left="604" w:right="794" w:firstLine="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FURTHER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well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established</w:t>
      </w:r>
      <w:r>
        <w:rPr>
          <w:rFonts w:eastAsia="Arial"/>
          <w:spacing w:val="2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authoritative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operating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many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countries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, 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invariably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affiliated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principal  international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tandards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9B4EE5E" w14:textId="77777777" w:rsidR="00FB1F6D" w:rsidRDefault="0031256E">
      <w:pPr>
        <w:spacing w:before="191" w:line="257" w:lineRule="auto"/>
        <w:ind w:left="606" w:right="794" w:firstLine="5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sz w:val="23"/>
          <w:szCs w:val="23"/>
        </w:rPr>
        <w:t>NOTING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b/>
          <w:bCs/>
          <w:sz w:val="23"/>
          <w:szCs w:val="23"/>
        </w:rPr>
        <w:t>ALSO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that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area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supplier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relationships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 </w:t>
      </w:r>
      <w:r>
        <w:rPr>
          <w:rFonts w:ascii="Calibri" w:eastAsia="Calibri" w:hAnsi="Calibri" w:cs="Calibri"/>
          <w:sz w:val="23"/>
          <w:szCs w:val="23"/>
        </w:rPr>
        <w:t>including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purchasing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specifications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</w:t>
      </w:r>
      <w:r>
        <w:rPr>
          <w:rFonts w:ascii="Calibri" w:eastAsia="Calibri" w:hAnsi="Calibri" w:cs="Calibri"/>
          <w:spacing w:val="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and Quality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Assurance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procedures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represents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one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most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important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means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helping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achieve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</w:p>
    <w:p w14:paraId="4D295055" w14:textId="77777777" w:rsidR="00FB1F6D" w:rsidRDefault="0031256E">
      <w:pPr>
        <w:spacing w:line="524" w:lineRule="exact"/>
        <w:ind w:left="613"/>
        <w:rPr>
          <w:rFonts w:ascii="Calibri" w:eastAsia="Calibri" w:hAnsi="Calibri" w:cs="Calibri"/>
          <w:sz w:val="23"/>
          <w:szCs w:val="23"/>
        </w:rPr>
      </w:pPr>
      <w:proofErr w:type="gramStart"/>
      <w:r>
        <w:rPr>
          <w:rFonts w:ascii="Calibri" w:eastAsia="Calibri" w:hAnsi="Calibri" w:cs="Calibri"/>
          <w:position w:val="20"/>
          <w:sz w:val="23"/>
          <w:szCs w:val="23"/>
        </w:rPr>
        <w:t>high</w:t>
      </w:r>
      <w:proofErr w:type="gramEnd"/>
      <w:r>
        <w:rPr>
          <w:rFonts w:ascii="Calibri" w:eastAsia="Calibri" w:hAnsi="Calibri" w:cs="Calibri"/>
          <w:spacing w:val="30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standard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of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availability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and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reliability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>.</w:t>
      </w:r>
    </w:p>
    <w:p w14:paraId="44FBB1F5" w14:textId="77777777" w:rsidR="00FB1F6D" w:rsidRDefault="0031256E">
      <w:pPr>
        <w:spacing w:line="315" w:lineRule="exact"/>
        <w:ind w:left="604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position w:val="2"/>
          <w:sz w:val="23"/>
          <w:szCs w:val="23"/>
        </w:rPr>
        <w:t>CONSIDERING</w:t>
      </w:r>
      <w:r>
        <w:rPr>
          <w:rFonts w:ascii="Calibri" w:eastAsia="Calibri" w:hAnsi="Calibri" w:cs="Calibri"/>
          <w:spacing w:val="37"/>
          <w:position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"/>
          <w:sz w:val="23"/>
          <w:szCs w:val="23"/>
        </w:rPr>
        <w:t>that</w:t>
      </w:r>
      <w:r>
        <w:rPr>
          <w:rFonts w:ascii="Calibri" w:eastAsia="Calibri" w:hAnsi="Calibri" w:cs="Calibri"/>
          <w:spacing w:val="36"/>
          <w:position w:val="2"/>
          <w:sz w:val="23"/>
          <w:szCs w:val="23"/>
        </w:rPr>
        <w:t>:</w:t>
      </w:r>
    </w:p>
    <w:p w14:paraId="06E6DF1F" w14:textId="77777777" w:rsidR="00FB1F6D" w:rsidRDefault="0031256E">
      <w:pPr>
        <w:spacing w:before="213" w:line="262" w:lineRule="auto"/>
        <w:ind w:left="1179" w:right="811" w:hanging="56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</w:t>
      </w:r>
      <w:r>
        <w:rPr>
          <w:rFonts w:ascii="Calibri" w:eastAsia="Calibri" w:hAnsi="Calibri" w:cs="Calibri"/>
          <w:sz w:val="24"/>
          <w:szCs w:val="24"/>
        </w:rPr>
        <w:t xml:space="preserve">   Many aids to navigation authorities see the benefit in a Quality Management System and are </w:t>
      </w:r>
      <w:r>
        <w:rPr>
          <w:rFonts w:ascii="Calibri" w:eastAsia="Calibri" w:hAnsi="Calibri" w:cs="Calibri"/>
          <w:spacing w:val="-1"/>
          <w:sz w:val="24"/>
          <w:szCs w:val="24"/>
        </w:rPr>
        <w:t>moving to imp</w:t>
      </w:r>
      <w:r>
        <w:rPr>
          <w:rFonts w:ascii="Calibri" w:eastAsia="Calibri" w:hAnsi="Calibri" w:cs="Calibri"/>
          <w:sz w:val="24"/>
          <w:szCs w:val="24"/>
        </w:rPr>
        <w:t>lement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620A56F1" w14:textId="77777777" w:rsidR="00FB1F6D" w:rsidRDefault="0031256E">
      <w:pPr>
        <w:spacing w:before="70" w:line="321" w:lineRule="exact"/>
        <w:ind w:left="6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position w:val="4"/>
          <w:sz w:val="24"/>
          <w:szCs w:val="24"/>
        </w:rPr>
        <w:t xml:space="preserve">2  </w:t>
      </w:r>
      <w:r>
        <w:rPr>
          <w:rFonts w:ascii="Calibri" w:eastAsia="Calibri" w:hAnsi="Calibri" w:cs="Calibri"/>
          <w:position w:val="4"/>
          <w:sz w:val="24"/>
          <w:szCs w:val="24"/>
        </w:rPr>
        <w:t xml:space="preserve">      Quality Management Systems, will be beneficial when participating in the </w:t>
      </w:r>
      <w:del w:id="20" w:author="cc" w:date="2022-07-31T23:03:00Z">
        <w:r>
          <w:rPr>
            <w:rFonts w:ascii="Calibri" w:eastAsia="Calibri" w:hAnsi="Calibri" w:cs="Calibri"/>
            <w:position w:val="4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position w:val="4"/>
          <w:sz w:val="24"/>
          <w:szCs w:val="24"/>
        </w:rPr>
        <w:t>IMSAS; and</w:t>
      </w:r>
    </w:p>
    <w:p w14:paraId="41B63B9C" w14:textId="77777777" w:rsidR="00FB1F6D" w:rsidRDefault="0031256E">
      <w:pPr>
        <w:spacing w:before="90" w:line="254" w:lineRule="auto"/>
        <w:ind w:left="1177" w:right="1260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        The increasing use of Quality Management Systems by aids to navigation authorities will </w:t>
      </w:r>
      <w:r>
        <w:rPr>
          <w:rFonts w:ascii="Calibri" w:eastAsia="Calibri" w:hAnsi="Calibri" w:cs="Calibri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z w:val="24"/>
          <w:szCs w:val="24"/>
        </w:rPr>
        <w:t>crease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incentives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suppliers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comply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          </w:t>
      </w:r>
      <w:proofErr w:type="spellStart"/>
      <w:r>
        <w:rPr>
          <w:rFonts w:ascii="Calibri" w:eastAsia="Calibri" w:hAnsi="Calibri" w:cs="Calibri"/>
          <w:sz w:val="24"/>
          <w:szCs w:val="24"/>
        </w:rPr>
        <w:t>recognised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"/>
          <w:sz w:val="24"/>
          <w:szCs w:val="24"/>
        </w:rPr>
        <w:t>.</w:t>
      </w:r>
    </w:p>
    <w:p w14:paraId="19BF699F" w14:textId="77777777" w:rsidR="00E62C52" w:rsidRDefault="00E62C52" w:rsidP="00E62C52">
      <w:pPr>
        <w:spacing w:before="68" w:line="254" w:lineRule="auto"/>
        <w:ind w:left="603" w:right="793" w:hanging="6"/>
        <w:rPr>
          <w:ins w:id="21" w:author="Westerlund, Johan" w:date="2023-10-25T09:44:00Z"/>
          <w:rFonts w:ascii="Calibri" w:eastAsia="Calibri" w:hAnsi="Calibri" w:cs="Calibri"/>
          <w:i/>
          <w:iCs/>
          <w:sz w:val="24"/>
          <w:szCs w:val="24"/>
        </w:rPr>
      </w:pPr>
      <w:ins w:id="22" w:author="Westerlund, Johan" w:date="2023-10-25T09:44:00Z">
        <w:r>
          <w:rPr>
            <w:rFonts w:ascii="Calibri" w:eastAsia="Calibri" w:hAnsi="Calibri" w:cs="Calibri"/>
            <w:b/>
            <w:bCs/>
            <w:sz w:val="24"/>
            <w:szCs w:val="24"/>
          </w:rPr>
          <w:t>ADOPTS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Systems  for  Aids  to  Navigation  Service  Delivery,  as presented</w:t>
        </w:r>
        <w:r>
          <w:rPr>
            <w:rFonts w:ascii="Calibri" w:eastAsia="Calibri" w:hAnsi="Calibri" w:cs="Calibri"/>
            <w:spacing w:val="16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pacing w:val="1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in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IALA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Guideline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G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1052  </w:t>
        </w:r>
        <w:r>
          <w:rPr>
            <w:rFonts w:ascii="Calibri" w:eastAsia="Calibri" w:hAnsi="Calibri" w:cs="Calibri"/>
            <w:sz w:val="24"/>
            <w:szCs w:val="24"/>
          </w:rPr>
          <w:t>on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Systems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for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Aids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to</w:t>
        </w:r>
        <w:r>
          <w:rPr>
            <w:rFonts w:ascii="Calibri" w:eastAsia="Calibri" w:hAnsi="Calibri" w:cs="Calibri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pacing w:val="-1"/>
            <w:sz w:val="24"/>
            <w:szCs w:val="24"/>
          </w:rPr>
          <w:t>Navi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gation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Service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Delivery,</w:t>
        </w:r>
      </w:ins>
    </w:p>
    <w:p w14:paraId="5F43AFD5" w14:textId="77777777" w:rsidR="00E62C52" w:rsidRDefault="00E62C52" w:rsidP="00E62C52">
      <w:pPr>
        <w:spacing w:before="68" w:line="254" w:lineRule="auto"/>
        <w:ind w:left="603" w:right="793" w:hanging="6"/>
        <w:rPr>
          <w:ins w:id="23" w:author="Westerlund, Johan" w:date="2023-10-25T09:44:00Z"/>
          <w:rFonts w:ascii="Calibri" w:eastAsia="Calibri" w:hAnsi="Calibri" w:cs="Calibri"/>
          <w:sz w:val="24"/>
          <w:szCs w:val="24"/>
        </w:rPr>
      </w:pPr>
    </w:p>
    <w:p w14:paraId="42BD6BA0" w14:textId="77777777" w:rsidR="00E62C52" w:rsidRPr="005B010B" w:rsidRDefault="00E62C52" w:rsidP="00E62C52">
      <w:pPr>
        <w:spacing w:before="68" w:line="254" w:lineRule="auto"/>
        <w:ind w:left="603" w:right="793" w:hanging="6"/>
        <w:rPr>
          <w:ins w:id="24" w:author="Westerlund, Johan" w:date="2023-10-25T09:44:00Z"/>
          <w:rFonts w:ascii="Calibri" w:eastAsia="Calibri" w:hAnsi="Calibri" w:cs="Calibri"/>
          <w:i/>
          <w:iCs/>
          <w:sz w:val="24"/>
          <w:szCs w:val="24"/>
        </w:rPr>
      </w:pPr>
      <w:ins w:id="25" w:author="Westerlund, Johan" w:date="2023-10-25T09:44:00Z">
        <w:r w:rsidRPr="001A1406">
          <w:rPr>
            <w:rFonts w:ascii="Calibri" w:eastAsia="Calibri" w:hAnsi="Calibri" w:cs="Calibri"/>
            <w:b/>
            <w:sz w:val="24"/>
            <w:szCs w:val="24"/>
          </w:rPr>
          <w:t>ALSO ADOPTS</w:t>
        </w:r>
        <w:r>
          <w:rPr>
            <w:rFonts w:ascii="Calibri" w:eastAsia="Calibri" w:hAnsi="Calibri" w:cs="Calibri"/>
            <w:sz w:val="24"/>
            <w:szCs w:val="24"/>
          </w:rPr>
          <w:t xml:space="preserve"> the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Systems  for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third-party contractors to monitor that the service provided complies with the contracting authority’s internal Quality Management System standards,  as presented  in  IALA  Guideline  G1168 on </w:t>
        </w:r>
        <w:r w:rsidRPr="001A1406">
          <w:rPr>
            <w:rFonts w:ascii="Calibri" w:eastAsia="Calibri" w:hAnsi="Calibri" w:cs="Calibri"/>
            <w:i/>
            <w:spacing w:val="-1"/>
            <w:sz w:val="24"/>
            <w:szCs w:val="24"/>
          </w:rPr>
          <w:t>Quality Control of Third-Party AtoN Service Providers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;</w:t>
        </w:r>
        <w:r>
          <w:rPr>
            <w:rFonts w:ascii="Calibri" w:eastAsia="Calibri" w:hAnsi="Calibri" w:cs="Calibri"/>
            <w:spacing w:val="14"/>
            <w:sz w:val="23"/>
            <w:szCs w:val="23"/>
          </w:rPr>
          <w:t xml:space="preserve"> </w:t>
        </w:r>
      </w:ins>
    </w:p>
    <w:p w14:paraId="77D6AC84" w14:textId="77777777" w:rsidR="00E62C52" w:rsidRDefault="00E62C52" w:rsidP="00E62C52">
      <w:pPr>
        <w:spacing w:before="68" w:line="254" w:lineRule="auto"/>
        <w:ind w:left="603" w:right="793" w:hanging="6"/>
        <w:jc w:val="both"/>
        <w:rPr>
          <w:ins w:id="26" w:author="Westerlund, Johan" w:date="2023-10-25T09:44:00Z"/>
          <w:rFonts w:ascii="Calibri" w:eastAsia="Calibri" w:hAnsi="Calibri" w:cs="Calibri"/>
          <w:spacing w:val="-1"/>
          <w:sz w:val="24"/>
          <w:szCs w:val="24"/>
        </w:rPr>
      </w:pPr>
    </w:p>
    <w:p w14:paraId="0719A445" w14:textId="01A54A87" w:rsidR="00FB1F6D" w:rsidDel="00E62C52" w:rsidRDefault="00E62C52" w:rsidP="00E62C52">
      <w:pPr>
        <w:spacing w:before="68" w:line="254" w:lineRule="auto"/>
        <w:ind w:left="603" w:right="793" w:hanging="6"/>
        <w:rPr>
          <w:ins w:id="27" w:author="cc" w:date="2022-07-31T22:52:00Z"/>
          <w:del w:id="28" w:author="Westerlund, Johan" w:date="2023-10-25T09:44:00Z"/>
          <w:rFonts w:ascii="Calibri" w:eastAsia="Calibri" w:hAnsi="Calibri" w:cs="Calibri"/>
          <w:spacing w:val="-1"/>
          <w:sz w:val="24"/>
          <w:szCs w:val="24"/>
        </w:rPr>
      </w:pPr>
      <w:ins w:id="29" w:author="Westerlund, Johan" w:date="2023-10-25T09:44:00Z">
        <w:r>
          <w:rPr>
            <w:rFonts w:ascii="Calibri" w:eastAsia="Calibri" w:hAnsi="Calibri" w:cs="Calibri"/>
            <w:b/>
            <w:spacing w:val="-1"/>
            <w:sz w:val="24"/>
            <w:szCs w:val="24"/>
          </w:rPr>
          <w:t xml:space="preserve">FURTHER ADOPTS 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guidance on areas to consider in preparation for IMSAS audits; as presented  in  IALA  Guideline  G1054 on </w:t>
        </w:r>
        <w:r w:rsidRPr="001A1406">
          <w:rPr>
            <w:rFonts w:ascii="Calibri" w:eastAsia="Calibri" w:hAnsi="Calibri" w:cs="Calibri"/>
            <w:i/>
            <w:spacing w:val="-1"/>
            <w:sz w:val="24"/>
            <w:szCs w:val="24"/>
          </w:rPr>
          <w:t>Preparing for an IMO Audit on Aids to Navigation Service Delivery</w:t>
        </w:r>
        <w:r>
          <w:rPr>
            <w:rFonts w:ascii="Calibri" w:eastAsia="Calibri" w:hAnsi="Calibri" w:cs="Calibri"/>
            <w:sz w:val="24"/>
            <w:szCs w:val="24"/>
          </w:rPr>
          <w:t>; and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del w:id="30" w:author="Westerlund, Johan" w:date="2023-10-25T09:44:00Z">
        <w:r w:rsidR="0031256E" w:rsidDel="00E62C52">
          <w:rPr>
            <w:rFonts w:ascii="Calibri" w:eastAsia="Calibri" w:hAnsi="Calibri" w:cs="Calibri"/>
            <w:b/>
            <w:bCs/>
            <w:sz w:val="24"/>
            <w:szCs w:val="24"/>
          </w:rPr>
          <w:delText>ADOPTS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the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use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of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Quality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Management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Systems  for  Aids  to  Navigation  Service  Delivery,  as presented</w:delText>
        </w:r>
        <w:r w:rsidR="0031256E" w:rsidDel="00E62C52">
          <w:rPr>
            <w:rFonts w:ascii="Calibri" w:eastAsia="Calibri" w:hAnsi="Calibri" w:cs="Calibri"/>
            <w:spacing w:val="16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spacing w:val="1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in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IALA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Guideline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G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1052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on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the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Use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of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Quality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Management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Systems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for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Aids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to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pacing w:val="-1"/>
            <w:sz w:val="24"/>
            <w:szCs w:val="24"/>
          </w:rPr>
          <w:delText>Navi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gation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Service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Delivery</w:delText>
        </w:r>
      </w:del>
      <w:ins w:id="31" w:author="cc" w:date="2022-07-31T23:10:00Z">
        <w:del w:id="32" w:author="Westerlund, Johan" w:date="2023-10-25T09:44:00Z">
          <w:r w:rsidR="0031256E" w:rsidDel="00E62C52">
            <w:rPr>
              <w:rFonts w:ascii="Calibri" w:eastAsia="Calibri" w:hAnsi="Calibri" w:cs="Calibri"/>
              <w:i/>
              <w:iCs/>
              <w:sz w:val="24"/>
              <w:szCs w:val="24"/>
            </w:rPr>
            <w:delText xml:space="preserve">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  <w:rPrChange w:id="33" w:author="cc" w:date="2022-07-31T23:10:00Z">
                <w:rPr>
                  <w:rFonts w:ascii="Calibri" w:eastAsia="Calibri" w:hAnsi="Calibri" w:cs="Calibri"/>
                  <w:i/>
                  <w:iCs/>
                  <w:sz w:val="24"/>
                  <w:szCs w:val="24"/>
                </w:rPr>
              </w:rPrChange>
            </w:rPr>
            <w:delText>and</w:delText>
          </w:r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</w:del>
      </w:ins>
      <w:ins w:id="34" w:author="cc" w:date="2022-07-31T23:11:00Z">
        <w:del w:id="35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that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the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use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of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Quality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Management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Systems  for</w:delText>
          </w:r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</w:del>
        <w:del w:id="36" w:author="Westerlund, Johan" w:date="2023-10-24T16:26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the </w:delText>
          </w:r>
        </w:del>
        <w:del w:id="37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third-party contractor</w:delText>
          </w:r>
        </w:del>
      </w:ins>
      <w:ins w:id="38" w:author="Administrator" w:date="2022-08-01T12:39:00Z">
        <w:del w:id="39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s</w:delText>
          </w:r>
        </w:del>
      </w:ins>
      <w:ins w:id="40" w:author="cc" w:date="2022-07-31T23:11:00Z">
        <w:del w:id="41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for controlling the work compl</w:delText>
          </w:r>
        </w:del>
        <w:del w:id="42" w:author="Westerlund, Johan" w:date="2023-10-24T16:27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>y</w:delText>
          </w:r>
        </w:del>
        <w:del w:id="43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with the intent of the </w:delText>
          </w:r>
        </w:del>
        <w:del w:id="44" w:author="Westerlund, Johan" w:date="2023-10-24T16:28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>ISO management system</w:delText>
          </w:r>
        </w:del>
        <w:del w:id="45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standards,  as presented  in  IALA  Guideline  G1168 on Quality Control of Third-Party AtoN Service Providers</w:delText>
          </w:r>
        </w:del>
      </w:ins>
      <w:del w:id="46" w:author="Westerlund, Johan" w:date="2023-10-25T09:44:00Z"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;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and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>,</w:delText>
        </w:r>
      </w:del>
    </w:p>
    <w:p w14:paraId="7DBFA150" w14:textId="5AA22702" w:rsidR="00FB1F6D" w:rsidRDefault="0031256E">
      <w:pPr>
        <w:spacing w:before="68" w:line="254" w:lineRule="auto"/>
        <w:ind w:left="603" w:right="793" w:hanging="6"/>
        <w:jc w:val="both"/>
        <w:rPr>
          <w:rFonts w:ascii="Calibri" w:eastAsia="Calibri" w:hAnsi="Calibri" w:cs="Calibri"/>
          <w:sz w:val="24"/>
          <w:szCs w:val="24"/>
        </w:rPr>
        <w:pPrChange w:id="47" w:author="cc" w:date="2022-07-31T23:02:00Z">
          <w:pPr>
            <w:spacing w:before="68" w:line="254" w:lineRule="auto"/>
            <w:ind w:left="603" w:right="793" w:hanging="6"/>
          </w:pPr>
        </w:pPrChange>
      </w:pPr>
      <w:ins w:id="48" w:author="cc" w:date="2022-07-31T22:52:00Z">
        <w:del w:id="49" w:author="Westerlund, Johan" w:date="2023-10-25T09:44:00Z">
          <w:r w:rsidDel="00E62C52">
            <w:rPr>
              <w:rFonts w:ascii="Calibri" w:eastAsia="Calibri" w:hAnsi="Calibri" w:cs="Calibri"/>
              <w:b/>
              <w:bCs/>
              <w:sz w:val="24"/>
              <w:szCs w:val="24"/>
            </w:rPr>
            <w:delText>ADOPTS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  <w:r w:rsidDel="00E62C52">
            <w:rPr>
              <w:rFonts w:ascii="Calibri" w:eastAsia="Calibri" w:hAnsi="Calibri" w:cs="Calibri"/>
              <w:b/>
              <w:bCs/>
              <w:sz w:val="23"/>
              <w:szCs w:val="23"/>
            </w:rPr>
            <w:delText>ALSO</w:delText>
          </w:r>
          <w:r w:rsidDel="00E62C52">
            <w:rPr>
              <w:rFonts w:ascii="Calibri" w:eastAsia="Calibri" w:hAnsi="Calibri" w:cs="Calibri"/>
              <w:spacing w:val="14"/>
              <w:sz w:val="23"/>
              <w:szCs w:val="23"/>
            </w:rPr>
            <w:delText xml:space="preserve">  </w:delText>
          </w:r>
        </w:del>
      </w:ins>
      <w:ins w:id="50" w:author="cc" w:date="2022-07-31T23:12:00Z">
        <w:del w:id="51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  <w:rPrChange w:id="52" w:author="cc" w:date="2022-07-31T23:13:00Z">
                <w:rPr>
                  <w:rFonts w:ascii="Calibri" w:eastAsia="Calibri" w:hAnsi="Calibri" w:cs="Calibri"/>
                  <w:spacing w:val="14"/>
                  <w:sz w:val="23"/>
                  <w:szCs w:val="23"/>
                </w:rPr>
              </w:rPrChange>
            </w:rPr>
            <w:delText xml:space="preserve">that </w:delText>
          </w:r>
        </w:del>
      </w:ins>
      <w:ins w:id="53" w:author="cc" w:date="2022-07-31T23:13:00Z">
        <w:del w:id="54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some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  <w:rPrChange w:id="55" w:author="cc" w:date="2022-07-31T23:13:00Z">
                <w:rPr>
                  <w:rFonts w:ascii="Calibri" w:eastAsia="Calibri" w:hAnsi="Calibri" w:cs="Calibri"/>
                  <w:spacing w:val="14"/>
                  <w:sz w:val="23"/>
                  <w:szCs w:val="23"/>
                </w:rPr>
              </w:rPrChange>
            </w:rPr>
            <w:delText xml:space="preserve"> issues should be considered</w:delText>
          </w:r>
        </w:del>
      </w:ins>
      <w:ins w:id="56" w:author="cc" w:date="2022-07-31T23:14:00Z">
        <w:del w:id="57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by </w:delText>
          </w:r>
        </w:del>
      </w:ins>
      <w:ins w:id="58" w:author="cc" w:date="2022-07-31T23:12:00Z">
        <w:del w:id="59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IALA members and auditors on the IMSAS initial stage preparation</w:delText>
          </w:r>
        </w:del>
      </w:ins>
      <w:ins w:id="60" w:author="cc" w:date="2022-07-31T23:14:00Z">
        <w:del w:id="61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as presented  in  IALA  Guideline  G1054 </w:delText>
          </w:r>
        </w:del>
      </w:ins>
      <w:ins w:id="62" w:author="cc" w:date="2022-07-31T23:15:00Z">
        <w:del w:id="63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on Preparing for an IMO Audit on Aids to Navigation Service Delivery</w:delText>
          </w:r>
        </w:del>
      </w:ins>
      <w:ins w:id="64" w:author="cc" w:date="2022-07-31T22:57:00Z">
        <w:del w:id="65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>;</w:delText>
          </w:r>
        </w:del>
      </w:ins>
      <w:ins w:id="66" w:author="cc" w:date="2022-07-31T23:15:00Z">
        <w:del w:id="67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 xml:space="preserve"> </w:delText>
          </w:r>
        </w:del>
      </w:ins>
      <w:ins w:id="68" w:author="cc" w:date="2022-07-31T22:52:00Z">
        <w:del w:id="69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>and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,</w:delText>
          </w:r>
        </w:del>
      </w:ins>
      <w:ins w:id="70" w:author="cc" w:date="2022-07-31T23:12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</w:p>
    <w:p w14:paraId="3B9C6762" w14:textId="77777777" w:rsidR="00FB1F6D" w:rsidRDefault="00FB1F6D">
      <w:pPr>
        <w:jc w:val="both"/>
        <w:rPr>
          <w:ins w:id="71" w:author="cc" w:date="2022-07-31T22:51:00Z"/>
        </w:rPr>
        <w:pPrChange w:id="72" w:author="cc" w:date="2022-07-31T23:02:00Z">
          <w:pPr/>
        </w:pPrChange>
      </w:pPr>
    </w:p>
    <w:p w14:paraId="7A36F509" w14:textId="77777777" w:rsidR="00FB1F6D" w:rsidRDefault="00FB1F6D">
      <w:pPr>
        <w:rPr>
          <w:del w:id="73" w:author="Administrator" w:date="2022-08-01T12:20:00Z"/>
        </w:rPr>
        <w:sectPr w:rsidR="00FB1F6D">
          <w:headerReference w:type="default" r:id="rId14"/>
          <w:footerReference w:type="default" r:id="rId15"/>
          <w:pgSz w:w="11907" w:h="16839"/>
          <w:pgMar w:top="1139" w:right="0" w:bottom="1495" w:left="878" w:header="6" w:footer="837" w:gutter="0"/>
          <w:cols w:space="720"/>
          <w:docGrid w:linePitch="312"/>
        </w:sectPr>
      </w:pPr>
    </w:p>
    <w:p w14:paraId="296363B1" w14:textId="77777777" w:rsidR="00FB1F6D" w:rsidRDefault="0031256E">
      <w:pPr>
        <w:spacing w:line="298" w:lineRule="auto"/>
      </w:pPr>
      <w:r>
        <w:rPr>
          <w:noProof/>
          <w:lang w:val="sv-SE" w:eastAsia="sv-SE"/>
        </w:rPr>
        <w:drawing>
          <wp:anchor distT="0" distB="0" distL="0" distR="0" simplePos="0" relativeHeight="37" behindDoc="0" locked="0" layoutInCell="0" hidden="0" allowOverlap="1" wp14:anchorId="51AC2C95" wp14:editId="5537429E">
            <wp:simplePos x="0" y="0"/>
            <wp:positionH relativeFrom="page">
              <wp:posOffset>6850380</wp:posOffset>
            </wp:positionH>
            <wp:positionV relativeFrom="page">
              <wp:posOffset>3811</wp:posOffset>
            </wp:positionV>
            <wp:extent cx="710183" cy="719453"/>
            <wp:effectExtent l="0" t="0" r="0" b="0"/>
            <wp:wrapNone/>
            <wp:docPr id="31" name="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8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0183" cy="71945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4F435DF" w14:textId="77777777" w:rsidR="00FB1F6D" w:rsidRDefault="00FB1F6D">
      <w:pPr>
        <w:spacing w:line="298" w:lineRule="auto"/>
      </w:pPr>
    </w:p>
    <w:p w14:paraId="07C38B2D" w14:textId="77777777" w:rsidR="00FB1F6D" w:rsidRDefault="0031256E">
      <w:pPr>
        <w:spacing w:before="73" w:line="321" w:lineRule="exact"/>
        <w:ind w:left="61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position w:val="2"/>
          <w:sz w:val="24"/>
          <w:szCs w:val="24"/>
        </w:rPr>
        <w:t>RECOMMENDS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 xml:space="preserve"> tha</w:t>
      </w:r>
      <w:r>
        <w:rPr>
          <w:rFonts w:ascii="Calibri" w:eastAsia="Calibri" w:hAnsi="Calibri" w:cs="Calibri"/>
          <w:position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>:</w:t>
      </w:r>
    </w:p>
    <w:p w14:paraId="73BEE4AF" w14:textId="77777777" w:rsidR="00FB1F6D" w:rsidRDefault="0031256E">
      <w:pPr>
        <w:spacing w:before="212" w:line="259" w:lineRule="auto"/>
        <w:ind w:left="1181" w:right="2096" w:hanging="56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  </w:t>
      </w:r>
      <w:r>
        <w:rPr>
          <w:rFonts w:ascii="Calibri" w:eastAsia="Calibri" w:hAnsi="Calibri" w:cs="Calibri"/>
          <w:sz w:val="24"/>
          <w:szCs w:val="24"/>
        </w:rPr>
        <w:t xml:space="preserve"> Authorities responsible for aids to navigation implement and maintain a Quality </w:t>
      </w:r>
      <w:r>
        <w:rPr>
          <w:rFonts w:ascii="Calibri" w:eastAsia="Calibri" w:hAnsi="Calibri" w:cs="Calibri"/>
          <w:spacing w:val="-1"/>
          <w:sz w:val="24"/>
          <w:szCs w:val="24"/>
        </w:rPr>
        <w:t>Management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System;</w:t>
      </w:r>
    </w:p>
    <w:p w14:paraId="7D57F546" w14:textId="77777777" w:rsidR="00FB1F6D" w:rsidRDefault="0031256E">
      <w:pPr>
        <w:spacing w:before="70" w:line="259" w:lineRule="auto"/>
        <w:ind w:left="1178" w:right="1609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2 </w:t>
      </w:r>
      <w:r>
        <w:rPr>
          <w:rFonts w:ascii="Calibri" w:eastAsia="Calibri" w:hAnsi="Calibri" w:cs="Calibri"/>
          <w:sz w:val="24"/>
          <w:szCs w:val="24"/>
        </w:rPr>
        <w:t xml:space="preserve">       Authorities ensure the ongoing integrity of the Quality Management System through </w:t>
      </w:r>
      <w:r>
        <w:rPr>
          <w:rFonts w:ascii="Calibri" w:eastAsia="Calibri" w:hAnsi="Calibri" w:cs="Calibri"/>
          <w:spacing w:val="-2"/>
          <w:sz w:val="24"/>
          <w:szCs w:val="24"/>
        </w:rPr>
        <w:t>periodi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:</w:t>
      </w:r>
    </w:p>
    <w:p w14:paraId="32696741" w14:textId="77777777" w:rsidR="00FB1F6D" w:rsidRDefault="0031256E">
      <w:pPr>
        <w:spacing w:before="72" w:line="321" w:lineRule="exact"/>
        <w:ind w:left="117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3"/>
          <w:sz w:val="24"/>
          <w:szCs w:val="24"/>
        </w:rPr>
        <w:t>a</w:t>
      </w:r>
      <w:proofErr w:type="gramEnd"/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3"/>
          <w:sz w:val="24"/>
          <w:szCs w:val="24"/>
        </w:rPr>
        <w:t>certification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accredited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third party; and/or</w:t>
      </w:r>
    </w:p>
    <w:p w14:paraId="10AB06F4" w14:textId="77777777" w:rsidR="00FB1F6D" w:rsidRDefault="0031256E">
      <w:pPr>
        <w:spacing w:before="92" w:line="413" w:lineRule="exact"/>
        <w:ind w:left="1179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10"/>
          <w:sz w:val="24"/>
          <w:szCs w:val="24"/>
        </w:rPr>
        <w:t>b</w:t>
      </w:r>
      <w:proofErr w:type="gramEnd"/>
      <w:r>
        <w:rPr>
          <w:rFonts w:ascii="Calibri" w:eastAsia="Calibri" w:hAnsi="Calibri" w:cs="Calibri"/>
          <w:spacing w:val="-1"/>
          <w:position w:val="10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10"/>
          <w:sz w:val="24"/>
          <w:szCs w:val="24"/>
        </w:rPr>
        <w:t>assessment by a third party; and/or</w:t>
      </w:r>
    </w:p>
    <w:p w14:paraId="0C36660E" w14:textId="77777777" w:rsidR="00FB1F6D" w:rsidRDefault="0031256E">
      <w:pPr>
        <w:spacing w:line="321" w:lineRule="exact"/>
        <w:ind w:left="117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2"/>
          <w:sz w:val="24"/>
          <w:szCs w:val="24"/>
        </w:rPr>
        <w:t>c</w:t>
      </w:r>
      <w:proofErr w:type="gramEnd"/>
      <w:r>
        <w:rPr>
          <w:rFonts w:ascii="Calibri" w:eastAsia="Calibri" w:hAnsi="Calibri" w:cs="Calibri"/>
          <w:spacing w:val="7"/>
          <w:position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 xml:space="preserve">       </w:t>
      </w:r>
      <w:r>
        <w:rPr>
          <w:rFonts w:ascii="Calibri" w:eastAsia="Calibri" w:hAnsi="Calibri" w:cs="Calibri"/>
          <w:position w:val="2"/>
          <w:sz w:val="24"/>
          <w:szCs w:val="24"/>
        </w:rPr>
        <w:t>self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-</w:t>
      </w:r>
      <w:r>
        <w:rPr>
          <w:rFonts w:ascii="Calibri" w:eastAsia="Calibri" w:hAnsi="Calibri" w:cs="Calibri"/>
          <w:position w:val="2"/>
          <w:sz w:val="24"/>
          <w:szCs w:val="24"/>
        </w:rPr>
        <w:t>assessment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.</w:t>
      </w:r>
    </w:p>
    <w:p w14:paraId="1DF5EF65" w14:textId="6CF12DEA" w:rsidR="00FB1F6D" w:rsidRDefault="0031256E">
      <w:pPr>
        <w:spacing w:before="90" w:line="254" w:lineRule="auto"/>
        <w:ind w:left="1171" w:right="792" w:hanging="564"/>
        <w:jc w:val="both"/>
        <w:rPr>
          <w:rFonts w:ascii="Calibri" w:eastAsia="Calibri" w:hAnsi="Calibri" w:cs="Calibri"/>
          <w:sz w:val="24"/>
          <w:szCs w:val="24"/>
        </w:rPr>
        <w:pPrChange w:id="76" w:author="cc" w:date="2022-07-31T23:18:00Z">
          <w:pPr>
            <w:spacing w:before="90" w:line="254" w:lineRule="auto"/>
            <w:ind w:left="1171" w:right="792" w:hanging="564"/>
          </w:pPr>
        </w:pPrChange>
      </w:pPr>
      <w:r>
        <w:rPr>
          <w:rFonts w:ascii="Calibri" w:eastAsia="Calibri" w:hAnsi="Calibri" w:cs="Calibri"/>
          <w:spacing w:val="1"/>
          <w:sz w:val="24"/>
          <w:szCs w:val="24"/>
        </w:rPr>
        <w:t xml:space="preserve">3 </w:t>
      </w:r>
      <w:r>
        <w:rPr>
          <w:rFonts w:ascii="Calibri" w:eastAsia="Calibri" w:hAnsi="Calibri" w:cs="Calibri"/>
          <w:sz w:val="24"/>
          <w:szCs w:val="24"/>
        </w:rPr>
        <w:t xml:space="preserve">       Authorities responsible for aids to navigation use related IALA documentation, including IALA Guideline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1052</w:t>
      </w:r>
      <w:ins w:id="77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on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Quality Management Systems for Aids to Navigation Service   Delivery</w:t>
        </w:r>
      </w:ins>
      <w:ins w:id="78" w:author="cc" w:date="2022-07-31T23:18:00Z"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ins w:id="79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  <w:ins w:id="80" w:author="cc" w:date="2022-07-31T23:08:00Z">
        <w:r>
          <w:rPr>
            <w:rFonts w:ascii="Calibri" w:eastAsia="Calibri" w:hAnsi="Calibri" w:cs="Calibri"/>
            <w:spacing w:val="-1"/>
            <w:sz w:val="24"/>
            <w:szCs w:val="24"/>
          </w:rPr>
          <w:t>G</w:t>
        </w:r>
      </w:ins>
      <w:ins w:id="81" w:author="cc" w:date="2022-07-31T23:09:00Z">
        <w:r>
          <w:rPr>
            <w:rFonts w:ascii="Calibri" w:eastAsia="Calibri" w:hAnsi="Calibri" w:cs="Calibri"/>
            <w:spacing w:val="-1"/>
            <w:sz w:val="24"/>
            <w:szCs w:val="24"/>
          </w:rPr>
          <w:t>1054</w:t>
        </w:r>
      </w:ins>
      <w:ins w:id="82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Preparing for an IMO Audit on Aids to Navigation Service Delivery</w:t>
        </w:r>
      </w:ins>
      <w:r>
        <w:rPr>
          <w:rFonts w:ascii="Calibri" w:eastAsia="Calibri" w:hAnsi="Calibri" w:cs="Calibri"/>
          <w:spacing w:val="-1"/>
          <w:sz w:val="24"/>
          <w:szCs w:val="24"/>
        </w:rPr>
        <w:t xml:space="preserve">, </w:t>
      </w:r>
      <w:ins w:id="83" w:author="cc" w:date="2022-07-31T23:43:00Z">
        <w:r>
          <w:rPr>
            <w:rFonts w:ascii="Calibri" w:eastAsia="Calibri" w:hAnsi="Calibri" w:cs="Calibri"/>
            <w:spacing w:val="-1"/>
            <w:sz w:val="24"/>
            <w:szCs w:val="24"/>
          </w:rPr>
          <w:t>IALA  Guideline  G1168 on Quality Control of Third-Party AtoN Service Providers</w:t>
        </w:r>
      </w:ins>
      <w:ins w:id="84" w:author="cc" w:date="2022-07-31T23:17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and </w:t>
        </w:r>
        <w:proofErr w:type="spellStart"/>
        <w:r w:rsidRPr="004D1614">
          <w:rPr>
            <w:rFonts w:ascii="Calibri" w:eastAsia="Calibri" w:hAnsi="Calibri" w:cs="Calibri"/>
            <w:spacing w:val="-1"/>
            <w:sz w:val="24"/>
            <w:szCs w:val="24"/>
            <w:highlight w:val="yellow"/>
            <w:rPrChange w:id="85" w:author="Westerlund, Johan" w:date="2023-10-25T09:45:00Z">
              <w:rPr>
                <w:rFonts w:ascii="Calibri" w:eastAsia="Calibri" w:hAnsi="Calibri" w:cs="Calibri"/>
                <w:spacing w:val="-1"/>
                <w:sz w:val="24"/>
                <w:szCs w:val="24"/>
              </w:rPr>
            </w:rPrChange>
          </w:rPr>
          <w:t>Gnnnn</w:t>
        </w:r>
        <w:bookmarkStart w:id="86" w:name="_GoBack"/>
        <w:bookmarkEnd w:id="86"/>
        <w:proofErr w:type="spellEnd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 Quality Management </w:t>
        </w:r>
        <w:bookmarkStart w:id="87" w:name="突出显示"/>
        <w:r>
          <w:rPr>
            <w:rFonts w:ascii="Calibri" w:eastAsia="Calibri" w:hAnsi="Calibri" w:cs="Calibri"/>
            <w:spacing w:val="-1"/>
            <w:sz w:val="24"/>
            <w:szCs w:val="24"/>
          </w:rPr>
          <w:t>System</w:t>
        </w:r>
        <w:bookmarkEnd w:id="87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for VTS</w:t>
        </w:r>
      </w:ins>
      <w:del w:id="88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on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the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Use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of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Quality Management Systems for Aids to Navigation Service   Delivery</w:delText>
        </w:r>
      </w:del>
      <w:r>
        <w:rPr>
          <w:rFonts w:ascii="Calibri" w:eastAsia="Calibri" w:hAnsi="Calibri" w:cs="Calibri"/>
          <w:spacing w:val="9"/>
          <w:sz w:val="24"/>
          <w:szCs w:val="24"/>
        </w:rPr>
        <w:t>.</w:t>
      </w:r>
    </w:p>
    <w:sectPr w:rsidR="00FB1F6D">
      <w:headerReference w:type="default" r:id="rId17"/>
      <w:footerReference w:type="default" r:id="rId18"/>
      <w:pgSz w:w="11907" w:h="16839"/>
      <w:pgMar w:top="400" w:right="0" w:bottom="1495" w:left="878" w:header="0" w:footer="83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EF8C4" w14:textId="77777777" w:rsidR="00645679" w:rsidRDefault="00645679">
      <w:r>
        <w:separator/>
      </w:r>
    </w:p>
  </w:endnote>
  <w:endnote w:type="continuationSeparator" w:id="0">
    <w:p w14:paraId="6BE734C3" w14:textId="77777777" w:rsidR="00645679" w:rsidRDefault="006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8424" w14:textId="77777777" w:rsidR="00FB1F6D" w:rsidRDefault="0031256E">
    <w:pPr>
      <w:spacing w:line="20" w:lineRule="exact"/>
      <w:ind w:firstLine="311"/>
      <w:textAlignment w:val="center"/>
    </w:pPr>
    <w:r>
      <w:rPr>
        <w:noProof/>
        <w:lang w:val="sv-SE" w:eastAsia="sv-SE"/>
      </w:rPr>
      <mc:AlternateContent>
        <mc:Choice Requires="wps">
          <w:drawing>
            <wp:inline distT="0" distB="0" distL="91438" distR="91438" wp14:anchorId="3E84395F" wp14:editId="7199BB04">
              <wp:extent cx="7127875" cy="761"/>
              <wp:effectExtent l="0" t="0" r="0" b="0"/>
              <wp:docPr id="1" name="_x0000_s1025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27875" cy="761"/>
                      </a:xfrm>
                      <a:custGeom>
                        <a:avLst/>
                        <a:gdLst>
                          <a:gd name="T1" fmla="*/ 0 w 21600"/>
                          <a:gd name="T2" fmla="*/ 0 h 21600"/>
                          <a:gd name="T3" fmla="*/ 21600 w 21600"/>
                          <a:gd name="T4" fmla="*/ 21595 h 21600"/>
                        </a:gdLst>
                        <a:ahLst/>
                        <a:cxnLst/>
                        <a:rect l="T1" t="T2" r="T3" b="T4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599" y="0"/>
                            </a:lnTo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558C"/>
                        </a:solidFill>
                        <a:prstDash val="solid"/>
                        <a:miter/>
                      </a:ln>
                    </wps:spPr>
                    <wps:bodyPr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5E7AEE8" id="_x0000_s1025 2 2" o:spid="_x0000_s1026" style="width:561.2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" path="m,l21599,e" filled="f" strokecolor="#00558c" strokeweight="1pt">
              <v:stroke joinstyle="miter"/>
              <v:path arrowok="t" textboxrect="0,0,21600,21600"/>
              <w10:anchorlock/>
            </v:shape>
          </w:pict>
        </mc:Fallback>
      </mc:AlternateContent>
    </w:r>
  </w:p>
  <w:p w14:paraId="19934FD8" w14:textId="77777777" w:rsidR="00FB1F6D" w:rsidRDefault="00FB1F6D">
    <w:pPr>
      <w:spacing w:line="252" w:lineRule="auto"/>
    </w:pPr>
  </w:p>
  <w:p w14:paraId="436AC120" w14:textId="77777777" w:rsidR="00FB1F6D" w:rsidRDefault="00FB1F6D">
    <w:pPr>
      <w:spacing w:line="252" w:lineRule="auto"/>
    </w:pPr>
  </w:p>
  <w:p w14:paraId="717FB02E" w14:textId="77777777" w:rsidR="00FB1F6D" w:rsidRDefault="00FB1F6D">
    <w:pPr>
      <w:spacing w:line="252" w:lineRule="auto"/>
    </w:pPr>
  </w:p>
  <w:p w14:paraId="4A96C075" w14:textId="77777777" w:rsidR="00FB1F6D" w:rsidRDefault="0031256E">
    <w:pPr>
      <w:spacing w:line="204" w:lineRule="exact"/>
      <w:ind w:left="120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color w:val="808080"/>
        <w:spacing w:val="22"/>
        <w:position w:val="2"/>
        <w:sz w:val="15"/>
        <w:szCs w:val="15"/>
      </w:rPr>
      <w:t>1</w:t>
    </w:r>
    <w:r>
      <w:rPr>
        <w:rFonts w:ascii="Calibri" w:eastAsia="Calibri" w:hAnsi="Calibri" w:cs="Calibri"/>
        <w:color w:val="808080"/>
        <w:spacing w:val="13"/>
        <w:position w:val="2"/>
        <w:sz w:val="15"/>
        <w:szCs w:val="15"/>
      </w:rPr>
      <w:t>0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rue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des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Gaudines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– 78100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Saint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Germain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en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Laye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France</w:t>
    </w:r>
  </w:p>
  <w:p w14:paraId="14622A23" w14:textId="77777777" w:rsidR="00FB1F6D" w:rsidRDefault="0031256E">
    <w:pPr>
      <w:spacing w:after="19" w:line="204" w:lineRule="exact"/>
      <w:ind w:left="1196"/>
      <w:rPr>
        <w:rFonts w:ascii="Calibri" w:eastAsia="Calibri" w:hAnsi="Calibri" w:cs="Calibri"/>
        <w:sz w:val="15"/>
        <w:szCs w:val="15"/>
      </w:rPr>
    </w:pP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é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l</w:t>
    </w:r>
    <w:proofErr w:type="spellEnd"/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. +33 (0)1 34 51 70 01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Fax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 +33 (0)1 34 51 82 05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contact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@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808080"/>
        <w:spacing w:val="2"/>
        <w:position w:val="2"/>
        <w:sz w:val="15"/>
        <w:szCs w:val="15"/>
      </w:rPr>
      <w:t>-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aism.org</w:t>
    </w:r>
  </w:p>
  <w:p w14:paraId="14F74E32" w14:textId="77777777" w:rsidR="00FB1F6D" w:rsidRDefault="0031256E">
    <w:pPr>
      <w:spacing w:after="33" w:line="249" w:lineRule="exact"/>
      <w:ind w:left="1198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www.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iala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-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aism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org</w:t>
    </w:r>
  </w:p>
  <w:p w14:paraId="6E7F8098" w14:textId="77777777" w:rsidR="00FB1F6D" w:rsidRDefault="0031256E">
    <w:pPr>
      <w:spacing w:line="225" w:lineRule="exact"/>
      <w:ind w:left="1208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</w:t>
    </w:r>
    <w:r>
      <w:rPr>
        <w:rFonts w:eastAsia="Arial"/>
        <w:color w:val="00558C"/>
        <w:spacing w:val="23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-6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of</w:t>
    </w:r>
    <w:r>
      <w:rPr>
        <w:rFonts w:eastAsia="Arial"/>
        <w:color w:val="00558C"/>
        <w:spacing w:val="-4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Marine</w:t>
    </w:r>
    <w:r>
      <w:rPr>
        <w:rFonts w:eastAsia="Arial"/>
        <w:color w:val="00558C"/>
        <w:spacing w:val="-7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Aids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to</w:t>
    </w:r>
    <w:r>
      <w:rPr>
        <w:rFonts w:eastAsia="Arial"/>
        <w:color w:val="00558C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Navigation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and</w:t>
    </w:r>
    <w:r>
      <w:rPr>
        <w:rFonts w:eastAsia="Arial"/>
        <w:color w:val="00558C"/>
        <w:spacing w:val="2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Lighthouse</w:t>
    </w:r>
    <w:r>
      <w:rPr>
        <w:rFonts w:eastAsia="Arial"/>
        <w:color w:val="00558C"/>
        <w:spacing w:val="-10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Authorities</w:t>
    </w:r>
  </w:p>
  <w:p w14:paraId="2C753C68" w14:textId="77777777" w:rsidR="00FB1F6D" w:rsidRDefault="0031256E">
    <w:pPr>
      <w:spacing w:line="224" w:lineRule="exact"/>
      <w:ind w:left="1195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29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Internationale</w:t>
    </w:r>
    <w:proofErr w:type="spellEnd"/>
    <w:r>
      <w:rPr>
        <w:rFonts w:eastAsia="Arial"/>
        <w:color w:val="00558C"/>
        <w:spacing w:val="-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de</w:t>
    </w:r>
    <w:r>
      <w:rPr>
        <w:rFonts w:eastAsia="Arial"/>
        <w:color w:val="00558C"/>
        <w:spacing w:val="-2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Signalisation</w:t>
    </w:r>
    <w:proofErr w:type="spellEnd"/>
    <w:r>
      <w:rPr>
        <w:rFonts w:eastAsia="Arial"/>
        <w:color w:val="00558C"/>
        <w:spacing w:val="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91192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3" behindDoc="0" locked="0" layoutInCell="0" hidden="0" allowOverlap="1" wp14:anchorId="642A55B8" wp14:editId="4727625D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1" name="IM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 4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4343DB11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484A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5" behindDoc="0" locked="0" layoutInCell="0" hidden="0" allowOverlap="1" wp14:anchorId="3825EFFC" wp14:editId="2274556A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7" name="IM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 6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61222B4D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74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75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A030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9" behindDoc="0" locked="0" layoutInCell="0" hidden="0" allowOverlap="1" wp14:anchorId="63FD8631" wp14:editId="1011F8F8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9" name="IM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 7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21113039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89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90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423C0" w14:textId="77777777" w:rsidR="00645679" w:rsidRDefault="00645679">
      <w:r>
        <w:separator/>
      </w:r>
    </w:p>
  </w:footnote>
  <w:footnote w:type="continuationSeparator" w:id="0">
    <w:p w14:paraId="3178E23F" w14:textId="77777777" w:rsidR="00645679" w:rsidRDefault="0064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98EBE" w14:textId="77777777" w:rsidR="00FB1F6D" w:rsidRDefault="0031256E">
    <w:pPr>
      <w:spacing w:line="1133" w:lineRule="exact"/>
      <w:ind w:firstLine="9894"/>
      <w:textAlignment w:val="center"/>
    </w:pPr>
    <w:r>
      <w:rPr>
        <w:noProof/>
        <w:lang w:val="sv-SE" w:eastAsia="sv-SE"/>
      </w:rPr>
      <w:drawing>
        <wp:anchor distT="0" distB="0" distL="0" distR="0" simplePos="0" relativeHeight="31" behindDoc="0" locked="0" layoutInCell="0" hidden="0" allowOverlap="1" wp14:anchorId="31A86990" wp14:editId="24E67C60">
          <wp:simplePos x="0" y="0"/>
          <wp:positionH relativeFrom="page">
            <wp:posOffset>557784</wp:posOffset>
          </wp:positionH>
          <wp:positionV relativeFrom="page">
            <wp:posOffset>1694688</wp:posOffset>
          </wp:positionV>
          <wp:extent cx="6516623" cy="12191"/>
          <wp:effectExtent l="0" t="0" r="0" b="0"/>
          <wp:wrapNone/>
          <wp:docPr id="15" name="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 2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1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noProof/>
        <w:lang w:val="sv-SE" w:eastAsia="sv-SE"/>
      </w:rPr>
      <w:drawing>
        <wp:inline distT="0" distB="0" distL="0" distR="0" wp14:anchorId="393E3828" wp14:editId="22FD22BC">
          <wp:extent cx="719455" cy="719455"/>
          <wp:effectExtent l="0" t="0" r="14" b="14"/>
          <wp:docPr id="18" name="IM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3 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  <w:p w14:paraId="5D75F2E7" w14:textId="77777777" w:rsidR="00FB1F6D" w:rsidRDefault="00FB1F6D">
    <w:pPr>
      <w:spacing w:line="324" w:lineRule="auto"/>
    </w:pPr>
  </w:p>
  <w:p w14:paraId="10F466A1" w14:textId="77777777" w:rsidR="00FB1F6D" w:rsidRDefault="00FB1F6D">
    <w:pPr>
      <w:spacing w:line="326" w:lineRule="auto"/>
    </w:pPr>
  </w:p>
  <w:p w14:paraId="0B11F8BF" w14:textId="77777777" w:rsidR="00FB1F6D" w:rsidRDefault="0031256E">
    <w:pPr>
      <w:spacing w:before="168" w:line="180" w:lineRule="auto"/>
      <w:ind w:left="67"/>
      <w:rPr>
        <w:rFonts w:ascii="Calibri" w:eastAsia="Calibri" w:hAnsi="Calibri" w:cs="Calibri"/>
        <w:sz w:val="55"/>
        <w:szCs w:val="55"/>
      </w:rPr>
    </w:pPr>
    <w:r>
      <w:rPr>
        <w:rFonts w:ascii="Calibri" w:eastAsia="Calibri" w:hAnsi="Calibri" w:cs="Calibri"/>
        <w:b/>
        <w:bCs/>
        <w:color w:val="009FE3"/>
        <w:sz w:val="55"/>
        <w:szCs w:val="55"/>
      </w:rPr>
      <w:t>DOCUMENT</w:t>
    </w:r>
    <w:r>
      <w:rPr>
        <w:rFonts w:ascii="Calibri" w:eastAsia="Calibri" w:hAnsi="Calibri" w:cs="Calibri"/>
        <w:color w:val="009FE3"/>
        <w:spacing w:val="50"/>
        <w:sz w:val="55"/>
        <w:szCs w:val="55"/>
      </w:rPr>
      <w:t xml:space="preserve"> </w:t>
    </w:r>
    <w:r>
      <w:rPr>
        <w:rFonts w:ascii="Calibri" w:eastAsia="Calibri" w:hAnsi="Calibri" w:cs="Calibri"/>
        <w:b/>
        <w:bCs/>
        <w:color w:val="009FE3"/>
        <w:sz w:val="55"/>
        <w:szCs w:val="55"/>
      </w:rPr>
      <w:t>HISTORY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CFE3C" w14:textId="77777777" w:rsidR="00FB1F6D" w:rsidRDefault="0031256E">
    <w:pPr>
      <w:spacing w:line="1132" w:lineRule="exact"/>
      <w:ind w:firstLine="9909"/>
      <w:textAlignment w:val="center"/>
    </w:pPr>
    <w:r>
      <w:rPr>
        <w:noProof/>
        <w:lang w:val="sv-SE" w:eastAsia="sv-SE"/>
      </w:rPr>
      <w:drawing>
        <wp:inline distT="0" distB="0" distL="0" distR="0" wp14:anchorId="4CF5608D" wp14:editId="7C85E819">
          <wp:extent cx="710183" cy="719453"/>
          <wp:effectExtent l="0" t="0" r="10" b="16"/>
          <wp:docPr id="24" name="IM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 5 2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9453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AFFE2" w14:textId="77777777" w:rsidR="00FB1F6D" w:rsidRDefault="00FB1F6D">
    <w:pPr>
      <w:spacing w:line="14" w:lineRule="auto"/>
      <w:rPr>
        <w:sz w:val="2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c">
    <w15:presenceInfo w15:providerId="None" w15:userId="cc"/>
  </w15:person>
  <w15:person w15:author="Westerlund, Johan">
    <w15:presenceInfo w15:providerId="AD" w15:userId="S-1-5-21-3711137892-2375806388-3929695594-12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trackRevisions/>
  <w:defaultTabStop w:val="420"/>
  <w:hyphenationZone w:val="425"/>
  <w:drawingGridHorizontalSpacing w:val="105"/>
  <w:drawingGridVerticalSpacing w:val="156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FB1F6D"/>
    <w:rsid w:val="000C2A58"/>
    <w:rsid w:val="0031256E"/>
    <w:rsid w:val="00405F8E"/>
    <w:rsid w:val="004D1614"/>
    <w:rsid w:val="00645679"/>
    <w:rsid w:val="009A35B6"/>
    <w:rsid w:val="00E62C52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448C"/>
  <w15:docId w15:val="{0BDDC061-47A9-4137-9BBF-CF67922F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Times New Roman" w:eastAsia="SimHei" w:hAnsi="Times New Roman"/>
      <w:b/>
      <w:sz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Sidfot">
    <w:name w:val="footer"/>
    <w:basedOn w:val="Normal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1">
    <w:name w:val="修订1"/>
    <w:qFormat/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Normalwebb">
    <w:name w:val="Normal (Web)"/>
    <w:next w:val="Sidhuvud"/>
    <w:qFormat/>
    <w:pPr>
      <w:spacing w:line="216" w:lineRule="atLeast"/>
    </w:pPr>
    <w:rPr>
      <w:rFonts w:ascii="Calibri" w:eastAsia="Calibri" w:hAnsi="Calibri"/>
      <w:sz w:val="24"/>
      <w:szCs w:val="22"/>
      <w:lang w:val="en-GB"/>
    </w:rPr>
  </w:style>
  <w:style w:type="paragraph" w:styleId="Revision">
    <w:name w:val="Revision"/>
    <w:hidden/>
    <w:uiPriority w:val="99"/>
    <w:semiHidden/>
    <w:rsid w:val="00405F8E"/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9A35B6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A35B6"/>
    <w:rPr>
      <w:rFonts w:ascii="Segoe UI" w:eastAsia="DengXian" w:hAnsi="Segoe UI" w:cs="Segoe UI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8EA0C-14D3-4408-964A-C3E9237131FA}"/>
</file>

<file path=customXml/itemProps2.xml><?xml version="1.0" encoding="utf-8"?>
<ds:datastoreItem xmlns:ds="http://schemas.openxmlformats.org/officeDocument/2006/customXml" ds:itemID="{25C1A977-B5D9-4CB8-BC04-80488544B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799</Words>
  <Characters>4238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cp:lastModifiedBy>Westerlund, Johan</cp:lastModifiedBy>
  <cp:revision>12</cp:revision>
  <dcterms:created xsi:type="dcterms:W3CDTF">2021-01-27T05:25:00Z</dcterms:created>
  <dcterms:modified xsi:type="dcterms:W3CDTF">2023-10-25T07:45:00Z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2022-07-31T16:00:00Z</vt:filetime>
  </property>
</Properties>
</file>